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781BC" w14:textId="5795410A" w:rsidR="00D56B0B" w:rsidRDefault="00423DC7" w:rsidP="00345FE5">
      <w:pPr>
        <w:rPr>
          <w:rFonts w:eastAsia="Times New Roman" w:cstheme="minorHAnsi"/>
          <w:color w:val="1D2228"/>
          <w:shd w:val="clear" w:color="auto" w:fill="FFFFFF"/>
          <w:lang w:eastAsia="en-GB"/>
        </w:rPr>
      </w:pPr>
      <w:r w:rsidRPr="00420F52">
        <w:rPr>
          <w:rFonts w:eastAsia="Times New Roman" w:cstheme="minorHAnsi"/>
          <w:color w:val="1D2228"/>
          <w:shd w:val="clear" w:color="auto" w:fill="FFFFFF"/>
          <w:lang w:eastAsia="en-GB"/>
        </w:rPr>
        <w:t>AT&amp;T Mobility – Love Connection (</w:t>
      </w:r>
      <w:del w:id="0" w:author="Christina Liessem" w:date="2022-04-11T13:51:00Z">
        <w:r w:rsidR="00345FE5" w:rsidRPr="00345FE5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8</w:delText>
        </w:r>
        <w:r w:rsidR="00434BF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35</w:delText>
        </w:r>
        <w:r w:rsidR="00345FE5" w:rsidRPr="00345FE5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 </w:delText>
        </w:r>
      </w:del>
      <w:ins w:id="1" w:author="Christina Liessem" w:date="2022-04-11T13:56:00Z">
        <w:r w:rsidR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t>796</w:t>
        </w:r>
      </w:ins>
      <w:ins w:id="2" w:author="Christina Liessem" w:date="2022-04-11T13:51:00Z">
        <w:r w:rsidR="00FB5034" w:rsidRPr="00345FE5">
          <w:rPr>
            <w:rFonts w:eastAsia="Times New Roman" w:cstheme="minorHAnsi"/>
            <w:color w:val="1D2228"/>
            <w:shd w:val="clear" w:color="auto" w:fill="FFFFFF"/>
            <w:lang w:eastAsia="en-GB"/>
          </w:rPr>
          <w:t xml:space="preserve"> </w:t>
        </w:r>
      </w:ins>
      <w:r w:rsidR="00345FE5" w:rsidRPr="00345FE5">
        <w:rPr>
          <w:rFonts w:eastAsia="Times New Roman" w:cstheme="minorHAnsi"/>
          <w:color w:val="1D2228"/>
          <w:shd w:val="clear" w:color="auto" w:fill="FFFFFF"/>
          <w:lang w:eastAsia="en-GB"/>
        </w:rPr>
        <w:t>word</w:t>
      </w:r>
      <w:r w:rsidRPr="00420F52">
        <w:rPr>
          <w:rFonts w:eastAsia="Times New Roman" w:cstheme="minorHAnsi"/>
          <w:color w:val="1D2228"/>
          <w:shd w:val="clear" w:color="auto" w:fill="FFFFFF"/>
          <w:lang w:eastAsia="en-GB"/>
        </w:rPr>
        <w:t>s)</w:t>
      </w:r>
    </w:p>
    <w:p w14:paraId="7990ABE9" w14:textId="3E201277" w:rsidR="00120DFB" w:rsidRDefault="00120DFB" w:rsidP="00345FE5">
      <w:pPr>
        <w:rPr>
          <w:rFonts w:eastAsia="Times New Roman" w:cstheme="minorHAnsi"/>
          <w:color w:val="1D2228"/>
          <w:shd w:val="clear" w:color="auto" w:fill="FFFFFF"/>
          <w:lang w:eastAsia="en-GB"/>
        </w:rPr>
      </w:pPr>
    </w:p>
    <w:p w14:paraId="3CF1C771" w14:textId="0B42B375" w:rsidR="00120DFB" w:rsidRDefault="00120DFB" w:rsidP="00120DFB">
      <w:pPr>
        <w:rPr>
          <w:rFonts w:cstheme="minorHAnsi"/>
        </w:rPr>
      </w:pPr>
      <w:r>
        <w:rPr>
          <w:rFonts w:cstheme="minorHAnsi"/>
        </w:rPr>
        <w:t>AT&amp;</w:t>
      </w:r>
      <w:r w:rsidR="002B66ED">
        <w:rPr>
          <w:rFonts w:cstheme="minorHAnsi"/>
        </w:rPr>
        <w:t xml:space="preserve">T, </w:t>
      </w:r>
      <w:r>
        <w:rPr>
          <w:rFonts w:cstheme="minorHAnsi"/>
        </w:rPr>
        <w:t xml:space="preserve">the original powerhouse in the American telecommunications industry, </w:t>
      </w:r>
      <w:r w:rsidR="002B66ED">
        <w:rPr>
          <w:rFonts w:cstheme="minorHAnsi"/>
        </w:rPr>
        <w:t xml:space="preserve">has </w:t>
      </w:r>
      <w:r>
        <w:rPr>
          <w:rFonts w:cstheme="minorHAnsi"/>
        </w:rPr>
        <w:t>connect</w:t>
      </w:r>
      <w:r w:rsidR="002B66ED">
        <w:rPr>
          <w:rFonts w:cstheme="minorHAnsi"/>
        </w:rPr>
        <w:t>ed</w:t>
      </w:r>
      <w:r>
        <w:rPr>
          <w:rFonts w:cstheme="minorHAnsi"/>
        </w:rPr>
        <w:t xml:space="preserve"> people together despite creed or distance for over 100 years. The company has carried on its longstanding legacy through maintaining </w:t>
      </w:r>
      <w:r w:rsidR="002B66ED">
        <w:rPr>
          <w:rFonts w:cstheme="minorHAnsi"/>
        </w:rPr>
        <w:t xml:space="preserve">a </w:t>
      </w:r>
      <w:r w:rsidR="00D44631">
        <w:rPr>
          <w:rFonts w:cstheme="minorHAnsi"/>
        </w:rPr>
        <w:t>commitment</w:t>
      </w:r>
      <w:r>
        <w:rPr>
          <w:rFonts w:cstheme="minorHAnsi"/>
        </w:rPr>
        <w:t xml:space="preserve"> to </w:t>
      </w:r>
      <w:r w:rsidR="00D44631">
        <w:rPr>
          <w:rFonts w:cstheme="minorHAnsi"/>
        </w:rPr>
        <w:t xml:space="preserve">ally with </w:t>
      </w:r>
      <w:r w:rsidR="002B66ED">
        <w:rPr>
          <w:rFonts w:cstheme="minorHAnsi"/>
        </w:rPr>
        <w:t>its</w:t>
      </w:r>
      <w:r>
        <w:rPr>
          <w:rFonts w:cstheme="minorHAnsi"/>
        </w:rPr>
        <w:t xml:space="preserve"> diverse customer base. This is why </w:t>
      </w:r>
      <w:r w:rsidRPr="00420F52">
        <w:rPr>
          <w:rFonts w:cstheme="minorHAnsi"/>
        </w:rPr>
        <w:t xml:space="preserve">AT&amp;T </w:t>
      </w:r>
      <w:r>
        <w:rPr>
          <w:rFonts w:cstheme="minorHAnsi"/>
        </w:rPr>
        <w:t>strives to</w:t>
      </w:r>
      <w:r w:rsidRPr="00420F52">
        <w:rPr>
          <w:rFonts w:cstheme="minorHAnsi"/>
        </w:rPr>
        <w:t xml:space="preserve"> </w:t>
      </w:r>
      <w:r w:rsidR="00D44631">
        <w:rPr>
          <w:rFonts w:cstheme="minorHAnsi"/>
        </w:rPr>
        <w:t>support</w:t>
      </w:r>
      <w:r>
        <w:rPr>
          <w:rFonts w:cstheme="minorHAnsi"/>
        </w:rPr>
        <w:t xml:space="preserve"> LGBTQ</w:t>
      </w:r>
      <w:r w:rsidRPr="00420F52">
        <w:rPr>
          <w:rFonts w:cstheme="minorHAnsi"/>
        </w:rPr>
        <w:t xml:space="preserve">+ </w:t>
      </w:r>
      <w:r>
        <w:rPr>
          <w:rFonts w:cstheme="minorHAnsi"/>
        </w:rPr>
        <w:t>individuals through partnering with organizations representing the</w:t>
      </w:r>
      <w:r w:rsidR="00E7092E">
        <w:rPr>
          <w:rFonts w:cstheme="minorHAnsi"/>
        </w:rPr>
        <w:t xml:space="preserve"> </w:t>
      </w:r>
      <w:r>
        <w:rPr>
          <w:rFonts w:cstheme="minorHAnsi"/>
        </w:rPr>
        <w:t>best interests</w:t>
      </w:r>
      <w:r w:rsidR="00E7092E">
        <w:rPr>
          <w:rFonts w:cstheme="minorHAnsi"/>
        </w:rPr>
        <w:t xml:space="preserve"> of those in the community.</w:t>
      </w:r>
    </w:p>
    <w:p w14:paraId="6F712CC7" w14:textId="77777777" w:rsidR="00120DFB" w:rsidRPr="00420F52" w:rsidRDefault="00120DFB" w:rsidP="00345FE5">
      <w:pPr>
        <w:rPr>
          <w:rFonts w:eastAsia="Times New Roman" w:cstheme="minorHAnsi"/>
          <w:color w:val="1D2228"/>
          <w:shd w:val="clear" w:color="auto" w:fill="FFFFFF"/>
          <w:lang w:eastAsia="en-GB"/>
        </w:rPr>
      </w:pPr>
    </w:p>
    <w:p w14:paraId="638F98F0" w14:textId="1D0D7F0B" w:rsidR="00D56B0B" w:rsidRPr="00420F52" w:rsidRDefault="008B6C6A" w:rsidP="00345FE5">
      <w:pPr>
        <w:rPr>
          <w:rFonts w:cstheme="minorHAnsi"/>
        </w:rPr>
      </w:pPr>
      <w:del w:id="3" w:author="Christina Liessem" w:date="2022-04-11T13:54:00Z">
        <w:r w:rsidDel="00EE5772">
          <w:rPr>
            <w:rFonts w:cstheme="minorHAnsi"/>
          </w:rPr>
          <w:delText xml:space="preserve">This is why </w:delText>
        </w:r>
        <w:r w:rsidR="000002A8" w:rsidDel="00EE5772">
          <w:rPr>
            <w:rFonts w:cstheme="minorHAnsi"/>
          </w:rPr>
          <w:delText xml:space="preserve">we </w:delText>
        </w:r>
        <w:r w:rsidR="00D56B0B" w:rsidRPr="00420F52" w:rsidDel="00EE5772">
          <w:rPr>
            <w:rFonts w:cstheme="minorHAnsi"/>
          </w:rPr>
          <w:delText xml:space="preserve">identified </w:delText>
        </w:r>
        <w:r w:rsidR="003D0158" w:rsidDel="00EE5772">
          <w:rPr>
            <w:rFonts w:cstheme="minorHAnsi"/>
          </w:rPr>
          <w:delText>T</w:delText>
        </w:r>
        <w:r w:rsidR="00D56B0B" w:rsidRPr="00420F52" w:rsidDel="00EE5772">
          <w:rPr>
            <w:rFonts w:cstheme="minorHAnsi"/>
          </w:rPr>
          <w:delText xml:space="preserve">he Trevor </w:delText>
        </w:r>
        <w:r w:rsidR="002B66ED" w:rsidDel="00EE5772">
          <w:rPr>
            <w:rFonts w:cstheme="minorHAnsi"/>
          </w:rPr>
          <w:delText>P</w:delText>
        </w:r>
        <w:r w:rsidR="00D56B0B" w:rsidRPr="00420F52" w:rsidDel="00EE5772">
          <w:rPr>
            <w:rFonts w:cstheme="minorHAnsi"/>
          </w:rPr>
          <w:delText xml:space="preserve">roject as a </w:delText>
        </w:r>
        <w:r w:rsidR="00EB77CB" w:rsidDel="00EE5772">
          <w:rPr>
            <w:rFonts w:cstheme="minorHAnsi"/>
          </w:rPr>
          <w:delText>meaningful</w:delText>
        </w:r>
        <w:r w:rsidR="00D56B0B" w:rsidRPr="00420F52" w:rsidDel="00EE5772">
          <w:rPr>
            <w:rFonts w:cstheme="minorHAnsi"/>
          </w:rPr>
          <w:delText xml:space="preserve"> </w:delText>
        </w:r>
        <w:r w:rsidR="003A6D69" w:rsidDel="00EE5772">
          <w:rPr>
            <w:rFonts w:cstheme="minorHAnsi"/>
          </w:rPr>
          <w:delText>organization</w:delText>
        </w:r>
        <w:r w:rsidR="00D56B0B" w:rsidRPr="00420F52" w:rsidDel="00EE5772">
          <w:rPr>
            <w:rFonts w:cstheme="minorHAnsi"/>
          </w:rPr>
          <w:delText xml:space="preserve"> </w:delText>
        </w:r>
        <w:r w:rsidR="000002A8" w:rsidDel="00EE5772">
          <w:rPr>
            <w:rFonts w:cstheme="minorHAnsi"/>
          </w:rPr>
          <w:delText xml:space="preserve">for AT&amp;T </w:delText>
        </w:r>
        <w:r w:rsidR="00D56B0B" w:rsidRPr="00420F52" w:rsidDel="00EE5772">
          <w:rPr>
            <w:rFonts w:cstheme="minorHAnsi"/>
          </w:rPr>
          <w:delText>to support</w:delText>
        </w:r>
      </w:del>
      <w:ins w:id="4" w:author="Christina Liessem" w:date="2022-04-11T13:54:00Z">
        <w:r w:rsidR="00EE5772">
          <w:rPr>
            <w:rFonts w:cstheme="minorHAnsi"/>
          </w:rPr>
          <w:t>In June 2021, AT&amp;T extended its support to The Trevor Project, through a two-year $750,000 commitment</w:t>
        </w:r>
      </w:ins>
      <w:r w:rsidR="003A6D69">
        <w:rPr>
          <w:rFonts w:cstheme="minorHAnsi"/>
        </w:rPr>
        <w:t xml:space="preserve">. </w:t>
      </w:r>
      <w:r w:rsidR="00AE0CB8">
        <w:rPr>
          <w:rFonts w:cstheme="minorHAnsi"/>
        </w:rPr>
        <w:t xml:space="preserve">The organization is </w:t>
      </w:r>
      <w:r w:rsidR="00B92F16">
        <w:rPr>
          <w:rFonts w:cstheme="minorHAnsi"/>
        </w:rPr>
        <w:t>aimed at LGBTQ youth</w:t>
      </w:r>
      <w:r w:rsidR="000002A8">
        <w:rPr>
          <w:rFonts w:cstheme="minorHAnsi"/>
        </w:rPr>
        <w:t xml:space="preserve">, </w:t>
      </w:r>
      <w:r w:rsidR="00505F5A">
        <w:rPr>
          <w:rFonts w:cstheme="minorHAnsi"/>
        </w:rPr>
        <w:t>focus</w:t>
      </w:r>
      <w:r w:rsidR="000002A8">
        <w:rPr>
          <w:rFonts w:cstheme="minorHAnsi"/>
        </w:rPr>
        <w:t>ing</w:t>
      </w:r>
      <w:r w:rsidR="00505F5A">
        <w:rPr>
          <w:rFonts w:cstheme="minorHAnsi"/>
        </w:rPr>
        <w:t xml:space="preserve"> on </w:t>
      </w:r>
      <w:r w:rsidR="00AE0CB8">
        <w:rPr>
          <w:rFonts w:cstheme="minorHAnsi"/>
        </w:rPr>
        <w:t xml:space="preserve">suicide prevention </w:t>
      </w:r>
      <w:r w:rsidR="000002A8">
        <w:rPr>
          <w:rFonts w:cstheme="minorHAnsi"/>
        </w:rPr>
        <w:t xml:space="preserve">and crisis intervention. </w:t>
      </w:r>
      <w:del w:id="5" w:author="Christina Liessem" w:date="2022-04-11T13:54:00Z">
        <w:r w:rsidR="00D270B3" w:rsidDel="00EE5772">
          <w:rPr>
            <w:rFonts w:cstheme="minorHAnsi"/>
          </w:rPr>
          <w:delText>Our intention was</w:delText>
        </w:r>
      </w:del>
      <w:ins w:id="6" w:author="Christina Liessem" w:date="2022-04-11T13:54:00Z">
        <w:r w:rsidR="00EE5772">
          <w:rPr>
            <w:rFonts w:cstheme="minorHAnsi"/>
          </w:rPr>
          <w:t>They asked us</w:t>
        </w:r>
      </w:ins>
      <w:r w:rsidR="00D270B3">
        <w:rPr>
          <w:rFonts w:cstheme="minorHAnsi"/>
        </w:rPr>
        <w:t xml:space="preserve"> </w:t>
      </w:r>
      <w:r w:rsidR="00267755">
        <w:rPr>
          <w:rFonts w:cstheme="minorHAnsi"/>
        </w:rPr>
        <w:t xml:space="preserve">to </w:t>
      </w:r>
      <w:r w:rsidR="00D56B0B" w:rsidRPr="00420F52">
        <w:rPr>
          <w:rFonts w:cstheme="minorHAnsi"/>
        </w:rPr>
        <w:t>tell</w:t>
      </w:r>
      <w:r w:rsidR="00D270B3">
        <w:rPr>
          <w:rFonts w:cstheme="minorHAnsi"/>
        </w:rPr>
        <w:t xml:space="preserve"> the </w:t>
      </w:r>
      <w:r w:rsidR="00D56B0B" w:rsidRPr="00420F52">
        <w:rPr>
          <w:rFonts w:cstheme="minorHAnsi"/>
        </w:rPr>
        <w:t xml:space="preserve">stories of </w:t>
      </w:r>
      <w:r w:rsidR="00D270B3">
        <w:rPr>
          <w:rFonts w:cstheme="minorHAnsi"/>
        </w:rPr>
        <w:t xml:space="preserve">the lives of </w:t>
      </w:r>
      <w:r w:rsidR="00D56B0B" w:rsidRPr="00420F52">
        <w:rPr>
          <w:rFonts w:cstheme="minorHAnsi"/>
        </w:rPr>
        <w:t>real people from the</w:t>
      </w:r>
      <w:r w:rsidR="00D270B3">
        <w:rPr>
          <w:rFonts w:cstheme="minorHAnsi"/>
        </w:rPr>
        <w:t xml:space="preserve">se </w:t>
      </w:r>
      <w:r w:rsidR="00D56B0B" w:rsidRPr="00420F52">
        <w:rPr>
          <w:rFonts w:cstheme="minorHAnsi"/>
        </w:rPr>
        <w:t xml:space="preserve">communities </w:t>
      </w:r>
      <w:r w:rsidR="00D270B3">
        <w:rPr>
          <w:rFonts w:cstheme="minorHAnsi"/>
        </w:rPr>
        <w:t xml:space="preserve">and </w:t>
      </w:r>
      <w:r w:rsidR="002A58FE">
        <w:rPr>
          <w:rFonts w:cstheme="minorHAnsi"/>
        </w:rPr>
        <w:t xml:space="preserve">showcase </w:t>
      </w:r>
      <w:r w:rsidR="008E692C">
        <w:rPr>
          <w:rFonts w:cstheme="minorHAnsi"/>
        </w:rPr>
        <w:t xml:space="preserve">them </w:t>
      </w:r>
      <w:r w:rsidR="002A58FE">
        <w:rPr>
          <w:rFonts w:cstheme="minorHAnsi"/>
        </w:rPr>
        <w:t xml:space="preserve">in </w:t>
      </w:r>
      <w:r w:rsidR="008E692C">
        <w:rPr>
          <w:rFonts w:cstheme="minorHAnsi"/>
        </w:rPr>
        <w:t xml:space="preserve">an </w:t>
      </w:r>
      <w:r w:rsidR="00D56B0B" w:rsidRPr="00420F52">
        <w:rPr>
          <w:rFonts w:cstheme="minorHAnsi"/>
        </w:rPr>
        <w:t xml:space="preserve">online </w:t>
      </w:r>
      <w:r w:rsidR="008E692C" w:rsidRPr="00420F52">
        <w:rPr>
          <w:rFonts w:cstheme="minorHAnsi"/>
        </w:rPr>
        <w:t xml:space="preserve">documentary </w:t>
      </w:r>
      <w:r w:rsidR="00D56B0B" w:rsidRPr="00420F52">
        <w:rPr>
          <w:rFonts w:cstheme="minorHAnsi"/>
        </w:rPr>
        <w:t xml:space="preserve">series. </w:t>
      </w:r>
      <w:r w:rsidR="00267755">
        <w:rPr>
          <w:rFonts w:cstheme="minorHAnsi"/>
        </w:rPr>
        <w:t xml:space="preserve">This in turn </w:t>
      </w:r>
      <w:r w:rsidR="00857ED7">
        <w:rPr>
          <w:rFonts w:cstheme="minorHAnsi"/>
        </w:rPr>
        <w:t xml:space="preserve">would </w:t>
      </w:r>
      <w:r w:rsidR="00267755">
        <w:rPr>
          <w:rFonts w:cstheme="minorHAnsi"/>
        </w:rPr>
        <w:t xml:space="preserve">bring a needed awareness to the </w:t>
      </w:r>
      <w:r w:rsidR="00857ED7">
        <w:rPr>
          <w:rFonts w:cstheme="minorHAnsi"/>
        </w:rPr>
        <w:t xml:space="preserve">diversified </w:t>
      </w:r>
      <w:r w:rsidR="008E692C">
        <w:rPr>
          <w:rFonts w:cstheme="minorHAnsi"/>
        </w:rPr>
        <w:t>LGBTQ</w:t>
      </w:r>
      <w:r w:rsidR="00CC76B4">
        <w:rPr>
          <w:rFonts w:cstheme="minorHAnsi"/>
        </w:rPr>
        <w:t>+</w:t>
      </w:r>
      <w:r w:rsidR="008E692C">
        <w:rPr>
          <w:rFonts w:cstheme="minorHAnsi"/>
        </w:rPr>
        <w:t xml:space="preserve"> </w:t>
      </w:r>
      <w:r w:rsidR="00267755">
        <w:rPr>
          <w:rFonts w:cstheme="minorHAnsi"/>
        </w:rPr>
        <w:t>communit</w:t>
      </w:r>
      <w:r w:rsidR="002A58FE">
        <w:rPr>
          <w:rFonts w:cstheme="minorHAnsi"/>
        </w:rPr>
        <w:t>y</w:t>
      </w:r>
      <w:r w:rsidR="00B42E57">
        <w:rPr>
          <w:rFonts w:cstheme="minorHAnsi"/>
        </w:rPr>
        <w:t>.</w:t>
      </w:r>
    </w:p>
    <w:p w14:paraId="54586599" w14:textId="77777777" w:rsidR="00D56B0B" w:rsidRPr="00420F52" w:rsidRDefault="00D56B0B" w:rsidP="00345FE5">
      <w:pPr>
        <w:rPr>
          <w:rFonts w:cstheme="minorHAnsi"/>
        </w:rPr>
      </w:pPr>
    </w:p>
    <w:p w14:paraId="767874DA" w14:textId="6EB6187B" w:rsidR="00E16A26" w:rsidRDefault="00D270B3" w:rsidP="00D56B0B">
      <w:pPr>
        <w:rPr>
          <w:rFonts w:cstheme="minorHAnsi"/>
        </w:rPr>
      </w:pPr>
      <w:r>
        <w:rPr>
          <w:rFonts w:cstheme="minorHAnsi"/>
        </w:rPr>
        <w:t xml:space="preserve">The next step was </w:t>
      </w:r>
      <w:r w:rsidR="005D6C1B">
        <w:rPr>
          <w:rFonts w:cstheme="minorHAnsi"/>
        </w:rPr>
        <w:t>c</w:t>
      </w:r>
      <w:r>
        <w:rPr>
          <w:rFonts w:cstheme="minorHAnsi"/>
        </w:rPr>
        <w:t>onnect</w:t>
      </w:r>
      <w:r w:rsidR="005D6C1B">
        <w:rPr>
          <w:rFonts w:cstheme="minorHAnsi"/>
        </w:rPr>
        <w:t>ing</w:t>
      </w:r>
      <w:r>
        <w:rPr>
          <w:rFonts w:cstheme="minorHAnsi"/>
        </w:rPr>
        <w:t xml:space="preserve"> with </w:t>
      </w:r>
      <w:r w:rsidR="00CC76B4">
        <w:rPr>
          <w:rFonts w:cstheme="minorHAnsi"/>
        </w:rPr>
        <w:t>a fitting</w:t>
      </w:r>
      <w:r w:rsidR="00922E5C">
        <w:rPr>
          <w:rFonts w:cstheme="minorHAnsi"/>
        </w:rPr>
        <w:t xml:space="preserve"> </w:t>
      </w:r>
      <w:r w:rsidR="00D56B0B" w:rsidRPr="00420F52">
        <w:rPr>
          <w:rFonts w:cstheme="minorHAnsi"/>
        </w:rPr>
        <w:t xml:space="preserve">outlet to reach the </w:t>
      </w:r>
      <w:r>
        <w:rPr>
          <w:rFonts w:cstheme="minorHAnsi"/>
        </w:rPr>
        <w:t xml:space="preserve">intended </w:t>
      </w:r>
      <w:r w:rsidR="00D56B0B" w:rsidRPr="00420F52">
        <w:rPr>
          <w:rFonts w:cstheme="minorHAnsi"/>
        </w:rPr>
        <w:t>audience</w:t>
      </w:r>
      <w:r>
        <w:rPr>
          <w:rFonts w:cstheme="minorHAnsi"/>
        </w:rPr>
        <w:t xml:space="preserve">. </w:t>
      </w:r>
      <w:r w:rsidR="005D6C1B">
        <w:rPr>
          <w:rFonts w:cstheme="minorHAnsi"/>
        </w:rPr>
        <w:t>W</w:t>
      </w:r>
      <w:r w:rsidR="00D56B0B" w:rsidRPr="00420F52">
        <w:rPr>
          <w:rFonts w:cstheme="minorHAnsi"/>
        </w:rPr>
        <w:t xml:space="preserve">e partnered AT&amp;T with </w:t>
      </w:r>
      <w:proofErr w:type="gramStart"/>
      <w:r w:rsidR="005D6C1B">
        <w:rPr>
          <w:rFonts w:cstheme="minorHAnsi"/>
        </w:rPr>
        <w:t>ATTN:</w:t>
      </w:r>
      <w:r w:rsidR="00D56B0B" w:rsidRPr="00420F52">
        <w:rPr>
          <w:rFonts w:cstheme="minorHAnsi"/>
        </w:rPr>
        <w:t>,</w:t>
      </w:r>
      <w:proofErr w:type="gramEnd"/>
      <w:r w:rsidR="00D56B0B" w:rsidRPr="00420F52">
        <w:rPr>
          <w:rFonts w:cstheme="minorHAnsi"/>
        </w:rPr>
        <w:t xml:space="preserve"> a distribution network </w:t>
      </w:r>
      <w:r w:rsidR="005D6C1B">
        <w:rPr>
          <w:rFonts w:cstheme="minorHAnsi"/>
        </w:rPr>
        <w:t xml:space="preserve">comprising </w:t>
      </w:r>
      <w:r w:rsidR="00D56B0B" w:rsidRPr="00420F52">
        <w:rPr>
          <w:rFonts w:cstheme="minorHAnsi"/>
        </w:rPr>
        <w:t xml:space="preserve">socially conscious </w:t>
      </w:r>
      <w:r w:rsidR="005D6C1B">
        <w:rPr>
          <w:rFonts w:cstheme="minorHAnsi"/>
        </w:rPr>
        <w:t xml:space="preserve">content and </w:t>
      </w:r>
      <w:r w:rsidR="00D56B0B" w:rsidRPr="00420F52">
        <w:rPr>
          <w:rFonts w:cstheme="minorHAnsi"/>
        </w:rPr>
        <w:t>followers.</w:t>
      </w:r>
      <w:r w:rsidR="00EB6E29">
        <w:rPr>
          <w:rFonts w:cstheme="minorHAnsi"/>
        </w:rPr>
        <w:t xml:space="preserve"> </w:t>
      </w:r>
      <w:del w:id="7" w:author="Christina Liessem" w:date="2022-04-11T13:52:00Z">
        <w:r w:rsidR="00103A49" w:rsidDel="00EE5772">
          <w:rPr>
            <w:rFonts w:cstheme="minorHAnsi"/>
          </w:rPr>
          <w:delText>ATTN:</w:delText>
        </w:r>
      </w:del>
      <w:ins w:id="8" w:author="Christina Liessem" w:date="2022-04-11T13:52:00Z">
        <w:r w:rsidR="00EE5772">
          <w:rPr>
            <w:rFonts w:cstheme="minorHAnsi"/>
          </w:rPr>
          <w:t>We</w:t>
        </w:r>
      </w:ins>
      <w:r w:rsidR="00103A49">
        <w:rPr>
          <w:rFonts w:cstheme="minorHAnsi"/>
        </w:rPr>
        <w:t xml:space="preserve"> created a video campaign </w:t>
      </w:r>
      <w:r w:rsidR="00E16A26">
        <w:rPr>
          <w:rFonts w:cstheme="minorHAnsi"/>
        </w:rPr>
        <w:t xml:space="preserve">entitled </w:t>
      </w:r>
      <w:r w:rsidR="00922E5C">
        <w:rPr>
          <w:rFonts w:cstheme="minorHAnsi"/>
        </w:rPr>
        <w:t>“</w:t>
      </w:r>
      <w:r w:rsidR="00E16A26">
        <w:rPr>
          <w:rFonts w:cstheme="minorHAnsi"/>
        </w:rPr>
        <w:t>The Love Connection</w:t>
      </w:r>
      <w:r w:rsidR="00922E5C">
        <w:rPr>
          <w:rFonts w:cstheme="minorHAnsi"/>
        </w:rPr>
        <w:t>”</w:t>
      </w:r>
      <w:r w:rsidR="00E16A26">
        <w:rPr>
          <w:rFonts w:cstheme="minorHAnsi"/>
        </w:rPr>
        <w:t xml:space="preserve"> </w:t>
      </w:r>
      <w:r w:rsidR="00103A49">
        <w:rPr>
          <w:rFonts w:cstheme="minorHAnsi"/>
        </w:rPr>
        <w:t xml:space="preserve">featuring non-binary, transgender and </w:t>
      </w:r>
      <w:r w:rsidR="00D31C13">
        <w:rPr>
          <w:rFonts w:cstheme="minorHAnsi"/>
        </w:rPr>
        <w:t>gender nonconforming</w:t>
      </w:r>
      <w:r w:rsidR="00103A49">
        <w:rPr>
          <w:rFonts w:cstheme="minorHAnsi"/>
        </w:rPr>
        <w:t xml:space="preserve"> people </w:t>
      </w:r>
      <w:r w:rsidR="00CC76B4">
        <w:rPr>
          <w:rFonts w:cstheme="minorHAnsi"/>
        </w:rPr>
        <w:t>which</w:t>
      </w:r>
      <w:r w:rsidR="00922E5C">
        <w:rPr>
          <w:rFonts w:cstheme="minorHAnsi"/>
        </w:rPr>
        <w:t xml:space="preserve"> </w:t>
      </w:r>
      <w:r w:rsidR="00103A49">
        <w:rPr>
          <w:rFonts w:cstheme="minorHAnsi"/>
        </w:rPr>
        <w:t>provid</w:t>
      </w:r>
      <w:r w:rsidR="00922E5C">
        <w:rPr>
          <w:rFonts w:cstheme="minorHAnsi"/>
        </w:rPr>
        <w:t>ed</w:t>
      </w:r>
      <w:r w:rsidR="00103A49">
        <w:rPr>
          <w:rFonts w:cstheme="minorHAnsi"/>
        </w:rPr>
        <w:t xml:space="preserve"> </w:t>
      </w:r>
      <w:r w:rsidR="00922E5C">
        <w:rPr>
          <w:rFonts w:cstheme="minorHAnsi"/>
        </w:rPr>
        <w:t>insight</w:t>
      </w:r>
      <w:r w:rsidR="00103A49">
        <w:rPr>
          <w:rFonts w:cstheme="minorHAnsi"/>
        </w:rPr>
        <w:t xml:space="preserve"> into their daily life</w:t>
      </w:r>
      <w:r w:rsidR="00922E5C">
        <w:rPr>
          <w:rFonts w:cstheme="minorHAnsi"/>
        </w:rPr>
        <w:t xml:space="preserve"> including </w:t>
      </w:r>
      <w:r w:rsidR="00103A49">
        <w:rPr>
          <w:rFonts w:cstheme="minorHAnsi"/>
        </w:rPr>
        <w:t xml:space="preserve">hardships and violence they </w:t>
      </w:r>
      <w:r w:rsidR="009132FD">
        <w:rPr>
          <w:rFonts w:cstheme="minorHAnsi"/>
        </w:rPr>
        <w:t xml:space="preserve">regularly </w:t>
      </w:r>
      <w:r w:rsidR="00103A49">
        <w:rPr>
          <w:rFonts w:cstheme="minorHAnsi"/>
        </w:rPr>
        <w:t xml:space="preserve">endure. </w:t>
      </w:r>
      <w:r w:rsidR="00E7667A">
        <w:rPr>
          <w:rFonts w:cstheme="minorHAnsi"/>
        </w:rPr>
        <w:t xml:space="preserve">The content was initially distributed through </w:t>
      </w:r>
      <w:proofErr w:type="spellStart"/>
      <w:r w:rsidR="00E7667A">
        <w:rPr>
          <w:rFonts w:cstheme="minorHAnsi"/>
        </w:rPr>
        <w:t>TikTok</w:t>
      </w:r>
      <w:proofErr w:type="spellEnd"/>
      <w:r w:rsidR="00E7667A">
        <w:rPr>
          <w:rFonts w:cstheme="minorHAnsi"/>
        </w:rPr>
        <w:t>, Facebook, Twitter and Instagram.</w:t>
      </w:r>
      <w:r w:rsidR="001C28F9">
        <w:rPr>
          <w:rFonts w:cstheme="minorHAnsi"/>
        </w:rPr>
        <w:t xml:space="preserve"> In this campaign, AT&amp;T was not highlighted; The Trevor Project took </w:t>
      </w:r>
      <w:proofErr w:type="spellStart"/>
      <w:r w:rsidR="001C28F9">
        <w:rPr>
          <w:rFonts w:cstheme="minorHAnsi"/>
        </w:rPr>
        <w:t>center</w:t>
      </w:r>
      <w:proofErr w:type="spellEnd"/>
      <w:r w:rsidR="001C28F9">
        <w:rPr>
          <w:rFonts w:cstheme="minorHAnsi"/>
        </w:rPr>
        <w:t xml:space="preserve"> stage so the substance of the intention of LGBTQ+ awareness remained intact. </w:t>
      </w:r>
    </w:p>
    <w:p w14:paraId="3DD10A75" w14:textId="77777777" w:rsidR="00E16A26" w:rsidRDefault="00E16A26" w:rsidP="00D56B0B">
      <w:pPr>
        <w:rPr>
          <w:rFonts w:cstheme="minorHAnsi"/>
        </w:rPr>
      </w:pPr>
    </w:p>
    <w:p w14:paraId="5E3E8755" w14:textId="23E19D05" w:rsidR="00D56B0B" w:rsidRDefault="000301D6" w:rsidP="00D56B0B">
      <w:pPr>
        <w:rPr>
          <w:rFonts w:cstheme="minorHAnsi"/>
        </w:rPr>
      </w:pPr>
      <w:r>
        <w:rPr>
          <w:rFonts w:cstheme="minorHAnsi"/>
        </w:rPr>
        <w:t xml:space="preserve">In one video, </w:t>
      </w:r>
      <w:r w:rsidR="00483DB8">
        <w:rPr>
          <w:rFonts w:cstheme="minorHAnsi"/>
        </w:rPr>
        <w:t>Alok</w:t>
      </w:r>
      <w:r>
        <w:rPr>
          <w:rFonts w:cstheme="minorHAnsi"/>
        </w:rPr>
        <w:t xml:space="preserve"> - </w:t>
      </w:r>
      <w:r w:rsidR="00483DB8">
        <w:rPr>
          <w:rFonts w:cstheme="minorHAnsi"/>
        </w:rPr>
        <w:t>a gender nonconforming person</w:t>
      </w:r>
      <w:r>
        <w:rPr>
          <w:rFonts w:cstheme="minorHAnsi"/>
        </w:rPr>
        <w:t xml:space="preserve"> -</w:t>
      </w:r>
      <w:r w:rsidR="00483DB8">
        <w:rPr>
          <w:rFonts w:cstheme="minorHAnsi"/>
        </w:rPr>
        <w:t xml:space="preserve"> describes the harassment he </w:t>
      </w:r>
      <w:r w:rsidR="000A1B67">
        <w:rPr>
          <w:rFonts w:cstheme="minorHAnsi"/>
        </w:rPr>
        <w:t xml:space="preserve">regularly </w:t>
      </w:r>
      <w:r w:rsidR="00483DB8">
        <w:rPr>
          <w:rFonts w:cstheme="minorHAnsi"/>
        </w:rPr>
        <w:t>experience</w:t>
      </w:r>
      <w:r w:rsidR="00D31C13">
        <w:rPr>
          <w:rFonts w:cstheme="minorHAnsi"/>
        </w:rPr>
        <w:t>s. D</w:t>
      </w:r>
      <w:r w:rsidR="00483DB8">
        <w:rPr>
          <w:rFonts w:cstheme="minorHAnsi"/>
        </w:rPr>
        <w:t xml:space="preserve">ue to his </w:t>
      </w:r>
      <w:r w:rsidR="00CC76B4">
        <w:rPr>
          <w:rFonts w:cstheme="minorHAnsi"/>
        </w:rPr>
        <w:t xml:space="preserve">flamboyant </w:t>
      </w:r>
      <w:r w:rsidR="00483DB8">
        <w:rPr>
          <w:rFonts w:cstheme="minorHAnsi"/>
        </w:rPr>
        <w:t>appearance</w:t>
      </w:r>
      <w:r w:rsidR="00D31C13">
        <w:rPr>
          <w:rFonts w:cstheme="minorHAnsi"/>
        </w:rPr>
        <w:t xml:space="preserve">, he often </w:t>
      </w:r>
      <w:r w:rsidR="000A1B67">
        <w:rPr>
          <w:rFonts w:cstheme="minorHAnsi"/>
        </w:rPr>
        <w:t>receives</w:t>
      </w:r>
      <w:r w:rsidR="00D31C13">
        <w:rPr>
          <w:rFonts w:cstheme="minorHAnsi"/>
        </w:rPr>
        <w:t xml:space="preserve"> </w:t>
      </w:r>
      <w:r w:rsidR="000A1B67">
        <w:rPr>
          <w:rFonts w:cstheme="minorHAnsi"/>
        </w:rPr>
        <w:t xml:space="preserve">antagonistic </w:t>
      </w:r>
      <w:r w:rsidR="00D31C13">
        <w:rPr>
          <w:rFonts w:cstheme="minorHAnsi"/>
        </w:rPr>
        <w:t>remarks</w:t>
      </w:r>
      <w:r w:rsidR="00483DB8">
        <w:rPr>
          <w:rFonts w:cstheme="minorHAnsi"/>
        </w:rPr>
        <w:t xml:space="preserve"> </w:t>
      </w:r>
      <w:r w:rsidR="00CC76B4">
        <w:rPr>
          <w:rFonts w:cstheme="minorHAnsi"/>
        </w:rPr>
        <w:t>however despite th</w:t>
      </w:r>
      <w:r w:rsidR="00893490">
        <w:rPr>
          <w:rFonts w:cstheme="minorHAnsi"/>
        </w:rPr>
        <w:t>e negativity, he</w:t>
      </w:r>
      <w:r w:rsidR="00CC76B4">
        <w:rPr>
          <w:rFonts w:cstheme="minorHAnsi"/>
        </w:rPr>
        <w:t xml:space="preserve"> </w:t>
      </w:r>
      <w:r w:rsidR="00483DB8">
        <w:rPr>
          <w:rFonts w:cstheme="minorHAnsi"/>
        </w:rPr>
        <w:t>encourages others to “live life on their own terms.”</w:t>
      </w:r>
      <w:r w:rsidR="00520D91">
        <w:rPr>
          <w:rFonts w:cstheme="minorHAnsi"/>
        </w:rPr>
        <w:t xml:space="preserve"> He explains </w:t>
      </w:r>
      <w:r w:rsidR="000A1B67">
        <w:rPr>
          <w:rFonts w:cstheme="minorHAnsi"/>
        </w:rPr>
        <w:t xml:space="preserve">the </w:t>
      </w:r>
      <w:r w:rsidR="00893490">
        <w:rPr>
          <w:rFonts w:cstheme="minorHAnsi"/>
        </w:rPr>
        <w:t xml:space="preserve">benefit of </w:t>
      </w:r>
      <w:r w:rsidR="00520D91">
        <w:rPr>
          <w:rFonts w:cstheme="minorHAnsi"/>
        </w:rPr>
        <w:t>resiliency practices which are</w:t>
      </w:r>
      <w:r w:rsidR="000A1B67">
        <w:rPr>
          <w:rFonts w:cstheme="minorHAnsi"/>
        </w:rPr>
        <w:t xml:space="preserve"> </w:t>
      </w:r>
      <w:r w:rsidR="00520D91">
        <w:rPr>
          <w:rFonts w:cstheme="minorHAnsi"/>
        </w:rPr>
        <w:t xml:space="preserve">promoted </w:t>
      </w:r>
      <w:r w:rsidR="003D315F">
        <w:rPr>
          <w:rFonts w:cstheme="minorHAnsi"/>
        </w:rPr>
        <w:t xml:space="preserve">between LGBTQ+ </w:t>
      </w:r>
      <w:r w:rsidR="00563491">
        <w:rPr>
          <w:rFonts w:cstheme="minorHAnsi"/>
        </w:rPr>
        <w:t>individuals</w:t>
      </w:r>
      <w:r w:rsidR="00520D91">
        <w:rPr>
          <w:rFonts w:cstheme="minorHAnsi"/>
        </w:rPr>
        <w:t xml:space="preserve">. </w:t>
      </w:r>
      <w:r w:rsidR="00563491">
        <w:rPr>
          <w:rFonts w:cstheme="minorHAnsi"/>
        </w:rPr>
        <w:t xml:space="preserve">The video highlights the way the </w:t>
      </w:r>
      <w:r w:rsidR="00520D91">
        <w:rPr>
          <w:rFonts w:cstheme="minorHAnsi"/>
        </w:rPr>
        <w:t>communit</w:t>
      </w:r>
      <w:r w:rsidR="008A341D">
        <w:rPr>
          <w:rFonts w:cstheme="minorHAnsi"/>
        </w:rPr>
        <w:t xml:space="preserve">y’s sense of </w:t>
      </w:r>
      <w:r w:rsidR="00E97DE7">
        <w:rPr>
          <w:rFonts w:cstheme="minorHAnsi"/>
        </w:rPr>
        <w:t xml:space="preserve">unity </w:t>
      </w:r>
      <w:r w:rsidR="008A341D">
        <w:rPr>
          <w:rFonts w:cstheme="minorHAnsi"/>
        </w:rPr>
        <w:t xml:space="preserve">is reinforced </w:t>
      </w:r>
      <w:r w:rsidR="000A1B67">
        <w:rPr>
          <w:rFonts w:cstheme="minorHAnsi"/>
        </w:rPr>
        <w:t>through</w:t>
      </w:r>
      <w:r w:rsidR="00520D91">
        <w:rPr>
          <w:rFonts w:cstheme="minorHAnsi"/>
        </w:rPr>
        <w:t xml:space="preserve"> the ability to reach out via a simple call</w:t>
      </w:r>
      <w:r w:rsidR="008A341D">
        <w:rPr>
          <w:rFonts w:cstheme="minorHAnsi"/>
        </w:rPr>
        <w:t xml:space="preserve"> or text messages. </w:t>
      </w:r>
      <w:r w:rsidR="00520D91">
        <w:rPr>
          <w:rFonts w:cstheme="minorHAnsi"/>
        </w:rPr>
        <w:t xml:space="preserve"> </w:t>
      </w:r>
    </w:p>
    <w:p w14:paraId="4BB98F90" w14:textId="28C55ED5" w:rsidR="00E16A26" w:rsidRDefault="00E16A26" w:rsidP="00D56B0B">
      <w:pPr>
        <w:rPr>
          <w:rFonts w:cstheme="minorHAnsi"/>
        </w:rPr>
      </w:pPr>
    </w:p>
    <w:p w14:paraId="36D3CADA" w14:textId="0D2F9B7C" w:rsidR="00E16A26" w:rsidRDefault="00E16A26" w:rsidP="00D56B0B">
      <w:pPr>
        <w:rPr>
          <w:rFonts w:cstheme="minorHAnsi"/>
        </w:rPr>
      </w:pPr>
      <w:r>
        <w:rPr>
          <w:rFonts w:cstheme="minorHAnsi"/>
        </w:rPr>
        <w:t>Peppermint, a black trans woman</w:t>
      </w:r>
      <w:r w:rsidR="00304704">
        <w:rPr>
          <w:rFonts w:cstheme="minorHAnsi"/>
        </w:rPr>
        <w:t>,</w:t>
      </w:r>
      <w:r>
        <w:rPr>
          <w:rFonts w:cstheme="minorHAnsi"/>
        </w:rPr>
        <w:t xml:space="preserve"> speaks </w:t>
      </w:r>
      <w:r w:rsidR="00304704">
        <w:rPr>
          <w:rFonts w:cstheme="minorHAnsi"/>
        </w:rPr>
        <w:t>out about</w:t>
      </w:r>
      <w:r w:rsidR="003D0158">
        <w:rPr>
          <w:rFonts w:cstheme="minorHAnsi"/>
        </w:rPr>
        <w:t xml:space="preserve"> </w:t>
      </w:r>
      <w:r>
        <w:rPr>
          <w:rFonts w:cstheme="minorHAnsi"/>
        </w:rPr>
        <w:t xml:space="preserve">the </w:t>
      </w:r>
      <w:r w:rsidR="003D0158">
        <w:rPr>
          <w:rFonts w:cstheme="minorHAnsi"/>
        </w:rPr>
        <w:t>issue</w:t>
      </w:r>
      <w:r>
        <w:rPr>
          <w:rFonts w:cstheme="minorHAnsi"/>
        </w:rPr>
        <w:t xml:space="preserve"> of shame connected with dating in the trans world. She explains how through technology</w:t>
      </w:r>
      <w:r w:rsidR="003D0158">
        <w:rPr>
          <w:rFonts w:cstheme="minorHAnsi"/>
        </w:rPr>
        <w:t>,</w:t>
      </w:r>
      <w:r>
        <w:rPr>
          <w:rFonts w:cstheme="minorHAnsi"/>
        </w:rPr>
        <w:t xml:space="preserve"> her and her partner </w:t>
      </w:r>
      <w:r w:rsidR="006F6216">
        <w:rPr>
          <w:rFonts w:cstheme="minorHAnsi"/>
        </w:rPr>
        <w:t>remained</w:t>
      </w:r>
      <w:r>
        <w:rPr>
          <w:rFonts w:cstheme="minorHAnsi"/>
        </w:rPr>
        <w:t xml:space="preserve"> connected even </w:t>
      </w:r>
      <w:r w:rsidR="003D0158">
        <w:rPr>
          <w:rFonts w:cstheme="minorHAnsi"/>
        </w:rPr>
        <w:t>while</w:t>
      </w:r>
      <w:r>
        <w:rPr>
          <w:rFonts w:cstheme="minorHAnsi"/>
        </w:rPr>
        <w:t xml:space="preserve"> </w:t>
      </w:r>
      <w:r w:rsidR="007614ED">
        <w:rPr>
          <w:rFonts w:cstheme="minorHAnsi"/>
        </w:rPr>
        <w:t>liv</w:t>
      </w:r>
      <w:r w:rsidR="006F6216">
        <w:rPr>
          <w:rFonts w:cstheme="minorHAnsi"/>
        </w:rPr>
        <w:t>ing</w:t>
      </w:r>
      <w:r>
        <w:rPr>
          <w:rFonts w:cstheme="minorHAnsi"/>
        </w:rPr>
        <w:t xml:space="preserve"> in </w:t>
      </w:r>
      <w:r w:rsidR="006F6216">
        <w:rPr>
          <w:rFonts w:cstheme="minorHAnsi"/>
        </w:rPr>
        <w:t>separate countries</w:t>
      </w:r>
      <w:r>
        <w:rPr>
          <w:rFonts w:cstheme="minorHAnsi"/>
        </w:rPr>
        <w:t xml:space="preserve">. Peppermint highlights the importance of </w:t>
      </w:r>
      <w:r w:rsidR="003D0158">
        <w:rPr>
          <w:rFonts w:cstheme="minorHAnsi"/>
        </w:rPr>
        <w:t>engaging with</w:t>
      </w:r>
      <w:r>
        <w:rPr>
          <w:rFonts w:cstheme="minorHAnsi"/>
        </w:rPr>
        <w:t xml:space="preserve"> other individuals </w:t>
      </w:r>
      <w:r w:rsidR="006F6216">
        <w:rPr>
          <w:rFonts w:cstheme="minorHAnsi"/>
        </w:rPr>
        <w:t>experiencing</w:t>
      </w:r>
      <w:r>
        <w:rPr>
          <w:rFonts w:cstheme="minorHAnsi"/>
        </w:rPr>
        <w:t xml:space="preserve"> similar </w:t>
      </w:r>
      <w:r w:rsidR="006F6216">
        <w:rPr>
          <w:rFonts w:cstheme="minorHAnsi"/>
        </w:rPr>
        <w:t>circumstances</w:t>
      </w:r>
      <w:r>
        <w:rPr>
          <w:rFonts w:cstheme="minorHAnsi"/>
        </w:rPr>
        <w:t xml:space="preserve"> </w:t>
      </w:r>
      <w:r w:rsidR="007614ED">
        <w:rPr>
          <w:rFonts w:cstheme="minorHAnsi"/>
        </w:rPr>
        <w:t>via digital platforms such as the Trevor Project</w:t>
      </w:r>
      <w:r w:rsidR="007831BC">
        <w:rPr>
          <w:rFonts w:cstheme="minorHAnsi"/>
        </w:rPr>
        <w:t xml:space="preserve">. </w:t>
      </w:r>
    </w:p>
    <w:p w14:paraId="42B79B43" w14:textId="18CC4131" w:rsidR="00E7667A" w:rsidRDefault="00E7667A" w:rsidP="00D56B0B">
      <w:pPr>
        <w:rPr>
          <w:rFonts w:cstheme="minorHAnsi"/>
        </w:rPr>
      </w:pPr>
    </w:p>
    <w:p w14:paraId="00D1727E" w14:textId="77777777" w:rsidR="001C28F9" w:rsidRDefault="001B6871" w:rsidP="00D56B0B">
      <w:pPr>
        <w:rPr>
          <w:rFonts w:cstheme="minorHAnsi"/>
        </w:rPr>
      </w:pPr>
      <w:r>
        <w:rPr>
          <w:rFonts w:cstheme="minorHAnsi"/>
        </w:rPr>
        <w:t xml:space="preserve">The final campaign video features </w:t>
      </w:r>
      <w:proofErr w:type="spellStart"/>
      <w:r>
        <w:rPr>
          <w:rFonts w:cstheme="minorHAnsi"/>
        </w:rPr>
        <w:t>Tyshon</w:t>
      </w:r>
      <w:proofErr w:type="spellEnd"/>
      <w:r>
        <w:rPr>
          <w:rFonts w:cstheme="minorHAnsi"/>
        </w:rPr>
        <w:t xml:space="preserve"> and Cristian, a black trans/gay couple</w:t>
      </w:r>
      <w:r w:rsidR="001C28F9">
        <w:rPr>
          <w:rFonts w:cstheme="minorHAnsi"/>
        </w:rPr>
        <w:t xml:space="preserve"> who</w:t>
      </w:r>
      <w:r>
        <w:rPr>
          <w:rFonts w:cstheme="minorHAnsi"/>
        </w:rPr>
        <w:t xml:space="preserve"> illustrat</w:t>
      </w:r>
      <w:r w:rsidR="001C28F9">
        <w:rPr>
          <w:rFonts w:cstheme="minorHAnsi"/>
        </w:rPr>
        <w:t>e</w:t>
      </w:r>
      <w:r>
        <w:rPr>
          <w:rFonts w:cstheme="minorHAnsi"/>
        </w:rPr>
        <w:t xml:space="preserve"> the importance of boosting each other’s morale by “hyping” each other up. A simple and concise </w:t>
      </w:r>
      <w:proofErr w:type="spellStart"/>
      <w:r w:rsidR="00651EBD">
        <w:rPr>
          <w:rFonts w:cstheme="minorHAnsi"/>
        </w:rPr>
        <w:t>TikTok</w:t>
      </w:r>
      <w:proofErr w:type="spellEnd"/>
      <w:r w:rsidR="00651EBD">
        <w:rPr>
          <w:rFonts w:cstheme="minorHAnsi"/>
        </w:rPr>
        <w:t xml:space="preserve"> </w:t>
      </w:r>
      <w:r>
        <w:rPr>
          <w:rFonts w:cstheme="minorHAnsi"/>
        </w:rPr>
        <w:t xml:space="preserve">video </w:t>
      </w:r>
      <w:r w:rsidR="00BA6EAA">
        <w:rPr>
          <w:rFonts w:cstheme="minorHAnsi"/>
        </w:rPr>
        <w:t>giv</w:t>
      </w:r>
      <w:r w:rsidR="001C28F9">
        <w:rPr>
          <w:rFonts w:cstheme="minorHAnsi"/>
        </w:rPr>
        <w:t>es</w:t>
      </w:r>
      <w:r w:rsidR="00BA6EAA">
        <w:rPr>
          <w:rFonts w:cstheme="minorHAnsi"/>
        </w:rPr>
        <w:t xml:space="preserve"> a peek into their life together</w:t>
      </w:r>
      <w:r w:rsidR="001C28F9">
        <w:rPr>
          <w:rFonts w:cstheme="minorHAnsi"/>
        </w:rPr>
        <w:t xml:space="preserve">, allowing </w:t>
      </w:r>
      <w:r w:rsidR="001800CA">
        <w:rPr>
          <w:rFonts w:cstheme="minorHAnsi"/>
        </w:rPr>
        <w:t>their circumstances and experience to be normalised</w:t>
      </w:r>
      <w:r w:rsidR="00BC44B9">
        <w:rPr>
          <w:rFonts w:cstheme="minorHAnsi"/>
        </w:rPr>
        <w:t xml:space="preserve"> by viewers. </w:t>
      </w:r>
    </w:p>
    <w:p w14:paraId="44FE18A3" w14:textId="77777777" w:rsidR="00420F52" w:rsidRPr="00420F52" w:rsidRDefault="00420F52" w:rsidP="00D56B0B">
      <w:pPr>
        <w:rPr>
          <w:rFonts w:eastAsia="Times New Roman" w:cstheme="minorHAnsi"/>
          <w:color w:val="1D2228"/>
          <w:shd w:val="clear" w:color="auto" w:fill="FFFFFF"/>
          <w:lang w:eastAsia="en-GB"/>
        </w:rPr>
      </w:pPr>
    </w:p>
    <w:p w14:paraId="167EAD1C" w14:textId="1FA920A8" w:rsidR="00A95240" w:rsidRDefault="00EC4197" w:rsidP="00C35B7D">
      <w:pPr>
        <w:rPr>
          <w:rFonts w:eastAsia="Times New Roman" w:cstheme="minorHAnsi"/>
          <w:color w:val="1D2228"/>
          <w:shd w:val="clear" w:color="auto" w:fill="FFFFFF"/>
          <w:lang w:eastAsia="en-GB"/>
        </w:rPr>
      </w:pPr>
      <w:r>
        <w:rPr>
          <w:rFonts w:cstheme="minorHAnsi"/>
        </w:rPr>
        <w:t>A major challenge presented itself during the campaign process. P</w:t>
      </w:r>
      <w:r w:rsidR="00420F52" w:rsidRPr="00420F52">
        <w:rPr>
          <w:rFonts w:cstheme="minorHAnsi"/>
        </w:rPr>
        <w:t xml:space="preserve">rotecting the </w:t>
      </w:r>
      <w:r>
        <w:rPr>
          <w:rFonts w:cstheme="minorHAnsi"/>
        </w:rPr>
        <w:t xml:space="preserve">LGBTQ+ </w:t>
      </w:r>
      <w:r w:rsidR="00420F52" w:rsidRPr="00420F52">
        <w:rPr>
          <w:rFonts w:cstheme="minorHAnsi"/>
        </w:rPr>
        <w:t>communit</w:t>
      </w:r>
      <w:r>
        <w:rPr>
          <w:rFonts w:cstheme="minorHAnsi"/>
        </w:rPr>
        <w:t>y</w:t>
      </w:r>
      <w:r w:rsidR="00420F52" w:rsidRPr="00420F52">
        <w:rPr>
          <w:rFonts w:cstheme="minorHAnsi"/>
        </w:rPr>
        <w:t xml:space="preserve"> from online </w:t>
      </w:r>
      <w:r w:rsidR="005C04F9">
        <w:rPr>
          <w:rFonts w:cstheme="minorHAnsi"/>
        </w:rPr>
        <w:t>backlash</w:t>
      </w:r>
      <w:r>
        <w:rPr>
          <w:rFonts w:cstheme="minorHAnsi"/>
        </w:rPr>
        <w:t xml:space="preserve"> </w:t>
      </w:r>
      <w:r w:rsidR="005D188B">
        <w:rPr>
          <w:rFonts w:cstheme="minorHAnsi"/>
        </w:rPr>
        <w:t>necessitated strategic</w:t>
      </w:r>
      <w:r>
        <w:rPr>
          <w:rFonts w:cstheme="minorHAnsi"/>
        </w:rPr>
        <w:t xml:space="preserve"> </w:t>
      </w:r>
      <w:r w:rsidR="00420F52" w:rsidRPr="00420F52">
        <w:rPr>
          <w:rFonts w:cstheme="minorHAnsi"/>
        </w:rPr>
        <w:t xml:space="preserve">moderation </w:t>
      </w:r>
      <w:r w:rsidR="005D188B">
        <w:rPr>
          <w:rFonts w:cstheme="minorHAnsi"/>
        </w:rPr>
        <w:t>tactics</w:t>
      </w:r>
      <w:r>
        <w:rPr>
          <w:rFonts w:cstheme="minorHAnsi"/>
        </w:rPr>
        <w:t>.</w:t>
      </w:r>
      <w:r w:rsidR="00420F52" w:rsidRPr="00420F52">
        <w:rPr>
          <w:rFonts w:cstheme="minorHAnsi"/>
        </w:rPr>
        <w:t xml:space="preserve"> </w:t>
      </w:r>
      <w:r>
        <w:rPr>
          <w:rFonts w:cstheme="minorHAnsi"/>
        </w:rPr>
        <w:t xml:space="preserve">From </w:t>
      </w:r>
      <w:r w:rsidR="005D188B">
        <w:rPr>
          <w:rFonts w:cstheme="minorHAnsi"/>
        </w:rPr>
        <w:t xml:space="preserve">closely </w:t>
      </w:r>
      <w:r>
        <w:rPr>
          <w:rFonts w:cstheme="minorHAnsi"/>
        </w:rPr>
        <w:t xml:space="preserve">monitoring </w:t>
      </w:r>
      <w:r w:rsidR="00274909">
        <w:rPr>
          <w:rFonts w:cstheme="minorHAnsi"/>
        </w:rPr>
        <w:t xml:space="preserve">and at times blocking </w:t>
      </w:r>
      <w:r>
        <w:rPr>
          <w:rFonts w:cstheme="minorHAnsi"/>
        </w:rPr>
        <w:t>video comments</w:t>
      </w:r>
      <w:r w:rsidR="00420F52" w:rsidRPr="00420F52">
        <w:rPr>
          <w:rFonts w:cstheme="minorHAnsi"/>
        </w:rPr>
        <w:t xml:space="preserve"> </w:t>
      </w:r>
      <w:r>
        <w:rPr>
          <w:rFonts w:cstheme="minorHAnsi"/>
        </w:rPr>
        <w:t>to updating</w:t>
      </w:r>
      <w:r w:rsidR="00420F52" w:rsidRPr="00420F52">
        <w:rPr>
          <w:rFonts w:cstheme="minorHAnsi"/>
        </w:rPr>
        <w:t xml:space="preserve"> red flag words</w:t>
      </w:r>
      <w:r w:rsidR="00274909">
        <w:rPr>
          <w:rFonts w:cstheme="minorHAnsi"/>
        </w:rPr>
        <w:t xml:space="preserve">, The Love Connection required enhanced maintenance. </w:t>
      </w:r>
      <w:r w:rsidR="005C04F9">
        <w:rPr>
          <w:rFonts w:cstheme="minorHAnsi"/>
        </w:rPr>
        <w:t>Ultimately, we made the decision to</w:t>
      </w:r>
      <w:r w:rsidR="00420F52" w:rsidRPr="00420F52">
        <w:rPr>
          <w:rFonts w:cstheme="minorHAnsi"/>
        </w:rPr>
        <w:t xml:space="preserve"> discontinue the campaign on Twitter</w:t>
      </w:r>
      <w:r w:rsidR="005C04F9">
        <w:rPr>
          <w:rFonts w:cstheme="minorHAnsi"/>
        </w:rPr>
        <w:t xml:space="preserve"> </w:t>
      </w:r>
      <w:r w:rsidR="005D188B">
        <w:rPr>
          <w:rFonts w:cstheme="minorHAnsi"/>
        </w:rPr>
        <w:t>as it proved</w:t>
      </w:r>
      <w:r w:rsidR="005C04F9">
        <w:rPr>
          <w:rFonts w:cstheme="minorHAnsi"/>
        </w:rPr>
        <w:t xml:space="preserve"> impossible to fortify </w:t>
      </w:r>
      <w:r w:rsidR="005D188B">
        <w:rPr>
          <w:rFonts w:cstheme="minorHAnsi"/>
        </w:rPr>
        <w:t xml:space="preserve">it </w:t>
      </w:r>
      <w:r w:rsidR="005C04F9">
        <w:rPr>
          <w:rFonts w:cstheme="minorHAnsi"/>
        </w:rPr>
        <w:t>from online hate</w:t>
      </w:r>
      <w:r w:rsidR="00420F52" w:rsidRPr="00420F52">
        <w:rPr>
          <w:rFonts w:cstheme="minorHAnsi"/>
        </w:rPr>
        <w:t xml:space="preserve">. </w:t>
      </w:r>
      <w:r w:rsidR="005C04F9">
        <w:rPr>
          <w:rFonts w:cstheme="minorHAnsi"/>
        </w:rPr>
        <w:lastRenderedPageBreak/>
        <w:t>However, we continued t</w:t>
      </w:r>
      <w:r w:rsidR="00420F52" w:rsidRPr="00420F52">
        <w:rPr>
          <w:rFonts w:cstheme="minorHAnsi"/>
        </w:rPr>
        <w:t xml:space="preserve">he </w:t>
      </w:r>
      <w:r w:rsidR="005C04F9">
        <w:rPr>
          <w:rFonts w:cstheme="minorHAnsi"/>
        </w:rPr>
        <w:t xml:space="preserve">campaign on all other social media platforms and via The </w:t>
      </w:r>
      <w:r w:rsidR="00420F52" w:rsidRPr="00420F52">
        <w:rPr>
          <w:rFonts w:cstheme="minorHAnsi"/>
        </w:rPr>
        <w:t xml:space="preserve">Trevor </w:t>
      </w:r>
      <w:r w:rsidR="005C04F9">
        <w:rPr>
          <w:rFonts w:cstheme="minorHAnsi"/>
        </w:rPr>
        <w:t>P</w:t>
      </w:r>
      <w:r w:rsidR="00420F52" w:rsidRPr="00420F52">
        <w:rPr>
          <w:rFonts w:cstheme="minorHAnsi"/>
        </w:rPr>
        <w:t xml:space="preserve">roject. </w:t>
      </w:r>
      <w:r w:rsidR="003C0175">
        <w:rPr>
          <w:rFonts w:cstheme="minorHAnsi"/>
        </w:rPr>
        <w:t xml:space="preserve">The key </w:t>
      </w:r>
      <w:r w:rsidR="005D188B">
        <w:rPr>
          <w:rFonts w:cstheme="minorHAnsi"/>
        </w:rPr>
        <w:t xml:space="preserve">takeaway was refining how to navigate </w:t>
      </w:r>
      <w:r w:rsidR="00BB41D5">
        <w:rPr>
          <w:rFonts w:cstheme="minorHAnsi"/>
        </w:rPr>
        <w:t>such a</w:t>
      </w:r>
      <w:r w:rsidR="005D188B">
        <w:rPr>
          <w:rFonts w:cstheme="minorHAnsi"/>
        </w:rPr>
        <w:t xml:space="preserve"> sensitive campaign on public platforms while protecting the community we sought to </w:t>
      </w:r>
      <w:r w:rsidR="00BB41D5">
        <w:rPr>
          <w:rFonts w:cstheme="minorHAnsi"/>
        </w:rPr>
        <w:t>uphold</w:t>
      </w:r>
      <w:r w:rsidR="005D188B">
        <w:rPr>
          <w:rFonts w:cstheme="minorHAnsi"/>
        </w:rPr>
        <w:t xml:space="preserve">. </w:t>
      </w:r>
      <w:r w:rsidR="005D188B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With The Love Connection, AT&amp;T has proven to be a brand of integrity through </w:t>
      </w:r>
      <w:r w:rsidR="00220ACD">
        <w:rPr>
          <w:rFonts w:eastAsia="Times New Roman" w:cstheme="minorHAnsi"/>
          <w:color w:val="1D2228"/>
          <w:shd w:val="clear" w:color="auto" w:fill="FFFFFF"/>
          <w:lang w:eastAsia="en-GB"/>
        </w:rPr>
        <w:t>endors</w:t>
      </w:r>
      <w:r w:rsidR="00890BF9">
        <w:rPr>
          <w:rFonts w:eastAsia="Times New Roman" w:cstheme="minorHAnsi"/>
          <w:color w:val="1D2228"/>
          <w:shd w:val="clear" w:color="auto" w:fill="FFFFFF"/>
          <w:lang w:eastAsia="en-GB"/>
        </w:rPr>
        <w:t>ing</w:t>
      </w:r>
      <w:r w:rsidR="00220ACD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such a </w:t>
      </w:r>
      <w:r w:rsidR="00345FE5" w:rsidRPr="00345FE5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controversial topic </w:t>
      </w:r>
      <w:r w:rsidR="00220ACD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amidst online </w:t>
      </w:r>
      <w:r w:rsidR="00345FE5" w:rsidRPr="00345FE5">
        <w:rPr>
          <w:rFonts w:eastAsia="Times New Roman" w:cstheme="minorHAnsi"/>
          <w:color w:val="1D2228"/>
          <w:shd w:val="clear" w:color="auto" w:fill="FFFFFF"/>
          <w:lang w:eastAsia="en-GB"/>
        </w:rPr>
        <w:t>hate</w:t>
      </w:r>
      <w:r w:rsidR="00890BF9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, meanwhile ensuring the protection of </w:t>
      </w:r>
      <w:r w:rsidR="00271869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the </w:t>
      </w:r>
      <w:r w:rsidR="00890BF9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vulnerable </w:t>
      </w:r>
      <w:r w:rsidR="00271869">
        <w:rPr>
          <w:rFonts w:eastAsia="Times New Roman" w:cstheme="minorHAnsi"/>
          <w:color w:val="1D2228"/>
          <w:shd w:val="clear" w:color="auto" w:fill="FFFFFF"/>
          <w:lang w:eastAsia="en-GB"/>
        </w:rPr>
        <w:t>people involved.</w:t>
      </w:r>
      <w:r w:rsidR="00890BF9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</w:t>
      </w:r>
    </w:p>
    <w:p w14:paraId="44D32AAD" w14:textId="741914B6" w:rsidR="00061A20" w:rsidRDefault="00061A20" w:rsidP="00C35B7D">
      <w:pPr>
        <w:rPr>
          <w:rFonts w:eastAsia="Times New Roman" w:cstheme="minorHAnsi"/>
          <w:color w:val="1D2228"/>
          <w:shd w:val="clear" w:color="auto" w:fill="FFFFFF"/>
          <w:lang w:eastAsia="en-GB"/>
        </w:rPr>
      </w:pPr>
    </w:p>
    <w:p w14:paraId="075A4295" w14:textId="4E5D6848" w:rsidR="00061A20" w:rsidRDefault="00061A20" w:rsidP="00061A20">
      <w:pPr>
        <w:rPr>
          <w:rFonts w:cstheme="minorHAnsi"/>
        </w:rPr>
      </w:pPr>
      <w:r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The Love Connection has </w:t>
      </w:r>
      <w:r w:rsidR="00AC72B7">
        <w:rPr>
          <w:rFonts w:eastAsia="Times New Roman" w:cstheme="minorHAnsi"/>
          <w:color w:val="1D2228"/>
          <w:shd w:val="clear" w:color="auto" w:fill="FFFFFF"/>
          <w:lang w:eastAsia="en-GB"/>
        </w:rPr>
        <w:t>resulted in</w:t>
      </w:r>
      <w:r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</w:t>
      </w:r>
      <w:r w:rsidR="00BB41D5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a </w:t>
      </w:r>
      <w:r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major success. The </w:t>
      </w:r>
      <w:r w:rsidR="002A684E">
        <w:rPr>
          <w:rFonts w:eastAsia="Times New Roman" w:cstheme="minorHAnsi"/>
          <w:color w:val="1D2228"/>
          <w:shd w:val="clear" w:color="auto" w:fill="FFFFFF"/>
          <w:lang w:eastAsia="en-GB"/>
        </w:rPr>
        <w:t>Alok and Peppermint videos overdelivered against 2021 contracted views</w:t>
      </w:r>
      <w:ins w:id="9" w:author="Christina Liessem" w:date="2022-04-11T13:53:00Z">
        <w:r w:rsidR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t xml:space="preserve"> so far</w:t>
        </w:r>
      </w:ins>
      <w:r w:rsidR="002A684E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by a staggering 141K</w:t>
      </w:r>
      <w:ins w:id="10" w:author="Christina Liessem" w:date="2022-04-11T13:53:00Z">
        <w:r w:rsidR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t>.</w:t>
        </w:r>
      </w:ins>
      <w:del w:id="11" w:author="Christina Liessem" w:date="2022-04-11T13:53:00Z">
        <w:r w:rsidR="00AC72B7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 while Facebook engagement rate has </w:delText>
        </w:r>
        <w:r w:rsidR="00BB41D5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exceeded</w:delText>
        </w:r>
        <w:r w:rsidR="00AC72B7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 ATTN: benchmarks</w:delText>
        </w:r>
      </w:del>
      <w:r w:rsidR="00AC72B7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. </w:t>
      </w:r>
      <w:proofErr w:type="spellStart"/>
      <w:r w:rsidR="00AC72B7">
        <w:rPr>
          <w:rFonts w:eastAsia="Times New Roman" w:cstheme="minorHAnsi"/>
          <w:color w:val="1D2228"/>
          <w:shd w:val="clear" w:color="auto" w:fill="FFFFFF"/>
          <w:lang w:eastAsia="en-GB"/>
        </w:rPr>
        <w:t>TikTok</w:t>
      </w:r>
      <w:proofErr w:type="spellEnd"/>
      <w:r w:rsidR="00AC72B7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also perform</w:t>
      </w:r>
      <w:r w:rsidR="00BB41D5">
        <w:rPr>
          <w:rFonts w:eastAsia="Times New Roman" w:cstheme="minorHAnsi"/>
          <w:color w:val="1D2228"/>
          <w:shd w:val="clear" w:color="auto" w:fill="FFFFFF"/>
          <w:lang w:eastAsia="en-GB"/>
        </w:rPr>
        <w:t>ed</w:t>
      </w:r>
      <w:r w:rsidR="00AC72B7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exceptionally </w:t>
      </w:r>
      <w:r w:rsidR="00BB41D5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well </w:t>
      </w:r>
      <w:r w:rsidR="00AC72B7">
        <w:rPr>
          <w:rFonts w:eastAsia="Times New Roman" w:cstheme="minorHAnsi"/>
          <w:color w:val="1D2228"/>
          <w:shd w:val="clear" w:color="auto" w:fill="FFFFFF"/>
          <w:lang w:eastAsia="en-GB"/>
        </w:rPr>
        <w:t>with 1.3MM views</w:t>
      </w:r>
      <w:r w:rsidR="006506EC">
        <w:rPr>
          <w:rFonts w:eastAsia="Times New Roman" w:cstheme="minorHAnsi"/>
          <w:color w:val="1D2228"/>
          <w:shd w:val="clear" w:color="auto" w:fill="FFFFFF"/>
          <w:lang w:eastAsia="en-GB"/>
        </w:rPr>
        <w:t>.</w:t>
      </w:r>
      <w:r w:rsidR="00651EBD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In total, 244,896 video engagements </w:t>
      </w:r>
      <w:r w:rsidR="00BB41D5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were received </w:t>
      </w:r>
      <w:r w:rsidR="00947504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with an extraordinary 10,815,032 impressions. </w:t>
      </w:r>
      <w:r w:rsidR="00524904">
        <w:rPr>
          <w:rFonts w:eastAsia="Times New Roman" w:cstheme="minorHAnsi"/>
          <w:color w:val="1D2228"/>
          <w:shd w:val="clear" w:color="auto" w:fill="FFFFFF"/>
          <w:lang w:eastAsia="en-GB"/>
        </w:rPr>
        <w:br/>
      </w:r>
      <w:r w:rsidR="00524904">
        <w:rPr>
          <w:rFonts w:eastAsia="Times New Roman" w:cstheme="minorHAnsi"/>
          <w:color w:val="1D2228"/>
          <w:shd w:val="clear" w:color="auto" w:fill="FFFFFF"/>
          <w:lang w:eastAsia="en-GB"/>
        </w:rPr>
        <w:br/>
      </w:r>
      <w:del w:id="12" w:author="Christina Liessem" w:date="2022-04-11T13:56:00Z">
        <w:r w:rsidR="006D55EE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It is notable to d</w:delText>
        </w:r>
        <w:r w:rsidR="00524904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etail the success of the two major videos, Alok and Peppermint</w:delText>
        </w:r>
        <w:r w:rsidR="006D55EE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. </w:delText>
        </w:r>
      </w:del>
      <w:r w:rsidR="006D55EE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Alok’s video </w:t>
      </w:r>
      <w:r w:rsidR="00524904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received a 9.5% </w:t>
      </w:r>
      <w:r w:rsidR="009016F7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Facebook </w:t>
      </w:r>
      <w:r w:rsidR="00524904">
        <w:rPr>
          <w:rFonts w:eastAsia="Times New Roman" w:cstheme="minorHAnsi"/>
          <w:color w:val="1D2228"/>
          <w:shd w:val="clear" w:color="auto" w:fill="FFFFFF"/>
          <w:lang w:eastAsia="en-GB"/>
        </w:rPr>
        <w:t>engagement rate</w:t>
      </w:r>
      <w:ins w:id="13" w:author="Christina Liessem" w:date="2022-04-11T13:49:00Z">
        <w:r w:rsidR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t xml:space="preserve">, almost double the </w:t>
        </w:r>
      </w:ins>
      <w:del w:id="14" w:author="Christina Liessem" w:date="2022-04-11T13:49:00Z">
        <w:r w:rsidR="009016F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 which was</w:delText>
        </w:r>
      </w:del>
      <w:r w:rsidR="009016F7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</w:t>
      </w:r>
      <w:r w:rsidR="006D55EE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4.6% </w:t>
      </w:r>
      <w:del w:id="15" w:author="Christina Liessem" w:date="2022-04-11T13:49:00Z">
        <w:r w:rsidR="006D55EE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above </w:delText>
        </w:r>
      </w:del>
      <w:r w:rsidR="006D55EE">
        <w:rPr>
          <w:rFonts w:eastAsia="Times New Roman" w:cstheme="minorHAnsi"/>
          <w:color w:val="1D2228"/>
          <w:shd w:val="clear" w:color="auto" w:fill="FFFFFF"/>
          <w:lang w:eastAsia="en-GB"/>
        </w:rPr>
        <w:t>ATTN:</w:t>
      </w:r>
      <w:del w:id="16" w:author="Christina Liessem" w:date="2022-04-11T13:49:00Z">
        <w:r w:rsidR="006D55EE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’s</w:delText>
        </w:r>
      </w:del>
      <w:r w:rsidR="006D55EE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benchmark. Peppermint’s video received a 6.6% </w:t>
      </w:r>
      <w:r w:rsidR="009016F7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Facebook </w:t>
      </w:r>
      <w:r w:rsidR="006D55EE">
        <w:rPr>
          <w:rFonts w:eastAsia="Times New Roman" w:cstheme="minorHAnsi"/>
          <w:color w:val="1D2228"/>
          <w:shd w:val="clear" w:color="auto" w:fill="FFFFFF"/>
          <w:lang w:eastAsia="en-GB"/>
        </w:rPr>
        <w:t>engagement rate which was 1.7</w:t>
      </w:r>
      <w:del w:id="17" w:author="Christina Liessem" w:date="2022-04-11T13:49:00Z">
        <w:r w:rsidR="006D55EE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% </w:delText>
        </w:r>
      </w:del>
      <w:ins w:id="18" w:author="Christina Liessem" w:date="2022-04-11T13:49:00Z">
        <w:r w:rsidR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t xml:space="preserve"> points</w:t>
        </w:r>
        <w:r w:rsidR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t xml:space="preserve"> </w:t>
        </w:r>
      </w:ins>
      <w:del w:id="19" w:author="Christina Liessem" w:date="2022-04-11T13:55:00Z">
        <w:r w:rsidR="006D55EE" w:rsidDel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over</w:delText>
        </w:r>
      </w:del>
      <w:ins w:id="20" w:author="Christina Liessem" w:date="2022-04-11T13:55:00Z">
        <w:r w:rsidR="00EE5772">
          <w:rPr>
            <w:rFonts w:eastAsia="Times New Roman" w:cstheme="minorHAnsi"/>
            <w:color w:val="1D2228"/>
            <w:shd w:val="clear" w:color="auto" w:fill="FFFFFF"/>
            <w:lang w:eastAsia="en-GB"/>
          </w:rPr>
          <w:t>above</w:t>
        </w:r>
      </w:ins>
      <w:del w:id="21" w:author="Christina Liessem" w:date="2022-04-11T13:50:00Z">
        <w:r w:rsidR="006D55EE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 the</w:delText>
        </w:r>
      </w:del>
      <w:r w:rsidR="006D55EE">
        <w:rPr>
          <w:rFonts w:eastAsia="Times New Roman" w:cstheme="minorHAnsi"/>
          <w:color w:val="1D2228"/>
          <w:shd w:val="clear" w:color="auto" w:fill="FFFFFF"/>
          <w:lang w:eastAsia="en-GB"/>
        </w:rPr>
        <w:t xml:space="preserve"> benchmark. </w:t>
      </w:r>
      <w:del w:id="22" w:author="Christina Liessem" w:date="2022-04-11T13:50:00Z">
        <w:r w:rsidR="009016F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Further, on Instagram the benchmark </w:delText>
        </w:r>
        <w:r w:rsidR="00BB41D5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was set at </w:delText>
        </w:r>
        <w:r w:rsidR="009016F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1.5% and </w:delText>
        </w:r>
        <w:r w:rsidR="00BB41D5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both videos </w:delText>
        </w:r>
        <w:r w:rsidR="009016F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overperformed </w:delText>
        </w:r>
        <w:r w:rsidR="00B71BE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by 1.9% and 2</w:delText>
        </w:r>
        <w:r w:rsidR="00987D4A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>%</w:delText>
        </w:r>
        <w:r w:rsidR="00B71BE7" w:rsidDel="00FB5034">
          <w:rPr>
            <w:rFonts w:eastAsia="Times New Roman" w:cstheme="minorHAnsi"/>
            <w:color w:val="1D2228"/>
            <w:shd w:val="clear" w:color="auto" w:fill="FFFFFF"/>
            <w:lang w:eastAsia="en-GB"/>
          </w:rPr>
          <w:delText xml:space="preserve"> respectively.</w:delText>
        </w:r>
      </w:del>
    </w:p>
    <w:p w14:paraId="5EFA3B2D" w14:textId="40BD16C6" w:rsidR="00061A20" w:rsidRDefault="00061A20" w:rsidP="00061A20">
      <w:pPr>
        <w:rPr>
          <w:rFonts w:cstheme="minorHAnsi"/>
        </w:rPr>
      </w:pPr>
    </w:p>
    <w:p w14:paraId="48518F09" w14:textId="026EA538" w:rsidR="00A95240" w:rsidRPr="00420F52" w:rsidRDefault="00F43CE4" w:rsidP="00A95240">
      <w:pPr>
        <w:rPr>
          <w:rFonts w:cstheme="minorHAnsi"/>
          <w:highlight w:val="white"/>
        </w:rPr>
      </w:pPr>
      <w:r>
        <w:rPr>
          <w:rFonts w:cstheme="minorHAnsi"/>
          <w:highlight w:val="white"/>
        </w:rPr>
        <w:t xml:space="preserve">Despite the negative backlash, The Love Connection campaign garnered </w:t>
      </w:r>
      <w:r w:rsidR="00914BCE">
        <w:rPr>
          <w:rFonts w:cstheme="minorHAnsi"/>
          <w:highlight w:val="white"/>
        </w:rPr>
        <w:t>overwhelmingly positive responses. Peppermint’s video took in</w:t>
      </w:r>
      <w:r w:rsidR="00A95240" w:rsidRPr="00420F52">
        <w:rPr>
          <w:rFonts w:cstheme="minorHAnsi"/>
          <w:highlight w:val="white"/>
        </w:rPr>
        <w:t xml:space="preserve"> 9</w:t>
      </w:r>
      <w:r w:rsidR="00914BCE">
        <w:rPr>
          <w:rFonts w:cstheme="minorHAnsi"/>
          <w:highlight w:val="white"/>
        </w:rPr>
        <w:t>2</w:t>
      </w:r>
      <w:r w:rsidR="00A95240" w:rsidRPr="00420F52">
        <w:rPr>
          <w:rFonts w:cstheme="minorHAnsi"/>
          <w:highlight w:val="white"/>
        </w:rPr>
        <w:t>% positive emotional response</w:t>
      </w:r>
      <w:r w:rsidR="00914BCE">
        <w:rPr>
          <w:rFonts w:cstheme="minorHAnsi"/>
          <w:highlight w:val="white"/>
        </w:rPr>
        <w:t>s with the remaining sitting at 3% neutral and 5% negative</w:t>
      </w:r>
      <w:r w:rsidR="00BB41D5">
        <w:rPr>
          <w:rFonts w:cstheme="minorHAnsi"/>
          <w:highlight w:val="white"/>
        </w:rPr>
        <w:t>.</w:t>
      </w:r>
      <w:r w:rsidR="00914BCE">
        <w:rPr>
          <w:rFonts w:cstheme="minorHAnsi"/>
          <w:highlight w:val="white"/>
        </w:rPr>
        <w:t xml:space="preserve"> </w:t>
      </w:r>
      <w:proofErr w:type="spellStart"/>
      <w:r w:rsidR="00244387">
        <w:rPr>
          <w:rFonts w:cstheme="minorHAnsi"/>
          <w:highlight w:val="white"/>
        </w:rPr>
        <w:t>Tyshon</w:t>
      </w:r>
      <w:proofErr w:type="spellEnd"/>
      <w:r w:rsidR="00244387">
        <w:rPr>
          <w:rFonts w:cstheme="minorHAnsi"/>
          <w:highlight w:val="white"/>
        </w:rPr>
        <w:t xml:space="preserve"> and Cristian’s</w:t>
      </w:r>
      <w:r w:rsidR="00914BCE">
        <w:rPr>
          <w:rFonts w:cstheme="minorHAnsi"/>
          <w:highlight w:val="white"/>
        </w:rPr>
        <w:t xml:space="preserve"> video received 77% positive emotional responses with the remaining at 13% neutral and 10% negative. </w:t>
      </w:r>
      <w:r w:rsidR="00244387">
        <w:rPr>
          <w:rFonts w:cstheme="minorHAnsi"/>
          <w:highlight w:val="white"/>
        </w:rPr>
        <w:t xml:space="preserve">Meanwhile, Alok’s video received 51% positive responses with the remaining at 33% neutral and 16% negative. </w:t>
      </w:r>
    </w:p>
    <w:p w14:paraId="7BE9311F" w14:textId="77777777" w:rsidR="00A95240" w:rsidRPr="00420F52" w:rsidRDefault="00A95240" w:rsidP="00A95240">
      <w:pPr>
        <w:rPr>
          <w:rFonts w:cstheme="minorHAnsi"/>
          <w:highlight w:val="white"/>
        </w:rPr>
      </w:pPr>
    </w:p>
    <w:p w14:paraId="3C0E5ED5" w14:textId="1B840AD3" w:rsidR="00A95240" w:rsidRPr="00420F52" w:rsidRDefault="00464E34" w:rsidP="00A95240">
      <w:pPr>
        <w:rPr>
          <w:rFonts w:cstheme="minorHAnsi"/>
          <w:highlight w:val="white"/>
        </w:rPr>
      </w:pPr>
      <w:r>
        <w:rPr>
          <w:rFonts w:cstheme="minorHAnsi"/>
          <w:highlight w:val="white"/>
        </w:rPr>
        <w:t>Comments o</w:t>
      </w:r>
      <w:r w:rsidR="00BB41D5">
        <w:rPr>
          <w:rFonts w:cstheme="minorHAnsi"/>
          <w:highlight w:val="white"/>
        </w:rPr>
        <w:t>n</w:t>
      </w:r>
      <w:r>
        <w:rPr>
          <w:rFonts w:cstheme="minorHAnsi"/>
          <w:highlight w:val="white"/>
        </w:rPr>
        <w:t xml:space="preserve"> the videos ranged from defending the LGBTQ+ individuals to remarking on their attire, to mis-labelling gender </w:t>
      </w:r>
      <w:r w:rsidR="00BB41D5">
        <w:rPr>
          <w:rFonts w:cstheme="minorHAnsi"/>
          <w:highlight w:val="white"/>
        </w:rPr>
        <w:t xml:space="preserve">while </w:t>
      </w:r>
      <w:r>
        <w:rPr>
          <w:rFonts w:cstheme="minorHAnsi"/>
          <w:highlight w:val="white"/>
        </w:rPr>
        <w:t>other commenters correct</w:t>
      </w:r>
      <w:r w:rsidR="00BB41D5">
        <w:rPr>
          <w:rFonts w:cstheme="minorHAnsi"/>
          <w:highlight w:val="white"/>
        </w:rPr>
        <w:t>ed</w:t>
      </w:r>
      <w:r>
        <w:rPr>
          <w:rFonts w:cstheme="minorHAnsi"/>
          <w:highlight w:val="white"/>
        </w:rPr>
        <w:t xml:space="preserve"> the</w:t>
      </w:r>
      <w:r w:rsidR="00BB41D5">
        <w:rPr>
          <w:rFonts w:cstheme="minorHAnsi"/>
          <w:highlight w:val="white"/>
        </w:rPr>
        <w:t xml:space="preserve"> language</w:t>
      </w:r>
      <w:r>
        <w:rPr>
          <w:rFonts w:cstheme="minorHAnsi"/>
          <w:highlight w:val="white"/>
        </w:rPr>
        <w:t xml:space="preserve">. </w:t>
      </w:r>
      <w:proofErr w:type="spellStart"/>
      <w:r>
        <w:rPr>
          <w:rFonts w:cstheme="minorHAnsi"/>
          <w:highlight w:val="white"/>
        </w:rPr>
        <w:t>Tyshon</w:t>
      </w:r>
      <w:proofErr w:type="spellEnd"/>
      <w:r>
        <w:rPr>
          <w:rFonts w:cstheme="minorHAnsi"/>
          <w:highlight w:val="white"/>
        </w:rPr>
        <w:t xml:space="preserve"> </w:t>
      </w:r>
      <w:r w:rsidR="00DB04A9">
        <w:rPr>
          <w:rFonts w:cstheme="minorHAnsi"/>
          <w:highlight w:val="white"/>
        </w:rPr>
        <w:t>and Cristian’s video received overarchingly positive comments</w:t>
      </w:r>
      <w:r w:rsidR="00BB41D5">
        <w:rPr>
          <w:rFonts w:cstheme="minorHAnsi"/>
          <w:highlight w:val="white"/>
        </w:rPr>
        <w:t>,</w:t>
      </w:r>
      <w:r w:rsidR="00DB04A9">
        <w:rPr>
          <w:rFonts w:cstheme="minorHAnsi"/>
          <w:highlight w:val="white"/>
        </w:rPr>
        <w:t xml:space="preserve"> namely from how sweet viewers found their video and praise for their love.</w:t>
      </w:r>
    </w:p>
    <w:p w14:paraId="261F5156" w14:textId="1A80164E" w:rsidR="00D05FF3" w:rsidRPr="00420F52" w:rsidRDefault="00D05FF3" w:rsidP="00A95240">
      <w:pPr>
        <w:rPr>
          <w:rFonts w:cstheme="minorHAnsi"/>
          <w:highlight w:val="white"/>
        </w:rPr>
      </w:pPr>
    </w:p>
    <w:p w14:paraId="3EE45B71" w14:textId="04744278" w:rsidR="00D05FF3" w:rsidRDefault="000D6D25" w:rsidP="00A95240">
      <w:pPr>
        <w:rPr>
          <w:rFonts w:cstheme="minorHAnsi"/>
          <w:highlight w:val="white"/>
        </w:rPr>
      </w:pPr>
      <w:r>
        <w:rPr>
          <w:rFonts w:cstheme="minorHAnsi"/>
          <w:highlight w:val="white"/>
        </w:rPr>
        <w:t xml:space="preserve">The Love Connection </w:t>
      </w:r>
      <w:r w:rsidR="00D05FF3" w:rsidRPr="00420F52">
        <w:rPr>
          <w:rFonts w:cstheme="minorHAnsi"/>
          <w:highlight w:val="white"/>
        </w:rPr>
        <w:t xml:space="preserve">campaign resulted </w:t>
      </w:r>
      <w:r w:rsidR="00BB41D5">
        <w:rPr>
          <w:rFonts w:cstheme="minorHAnsi"/>
          <w:highlight w:val="white"/>
        </w:rPr>
        <w:t xml:space="preserve">not only </w:t>
      </w:r>
      <w:r w:rsidR="00D05FF3" w:rsidRPr="00420F52">
        <w:rPr>
          <w:rFonts w:cstheme="minorHAnsi"/>
          <w:highlight w:val="white"/>
        </w:rPr>
        <w:t xml:space="preserve">in a major success for </w:t>
      </w:r>
      <w:r>
        <w:rPr>
          <w:rFonts w:cstheme="minorHAnsi"/>
          <w:highlight w:val="white"/>
        </w:rPr>
        <w:t xml:space="preserve">The Trevor Project and </w:t>
      </w:r>
      <w:proofErr w:type="gramStart"/>
      <w:r>
        <w:rPr>
          <w:rFonts w:cstheme="minorHAnsi"/>
          <w:highlight w:val="white"/>
        </w:rPr>
        <w:t>ATTN:,</w:t>
      </w:r>
      <w:proofErr w:type="gramEnd"/>
      <w:r>
        <w:rPr>
          <w:rFonts w:cstheme="minorHAnsi"/>
          <w:highlight w:val="white"/>
        </w:rPr>
        <w:t xml:space="preserve"> but also </w:t>
      </w:r>
      <w:r w:rsidR="00BB41D5">
        <w:rPr>
          <w:rFonts w:cstheme="minorHAnsi"/>
          <w:highlight w:val="white"/>
        </w:rPr>
        <w:t>fortified</w:t>
      </w:r>
      <w:r>
        <w:rPr>
          <w:rFonts w:cstheme="minorHAnsi"/>
          <w:highlight w:val="white"/>
        </w:rPr>
        <w:t xml:space="preserve"> AT&amp;T’s commitment to the LGBTQ+ community.</w:t>
      </w:r>
      <w:r w:rsidR="00D05FF3" w:rsidRPr="00420F52">
        <w:rPr>
          <w:rFonts w:cstheme="minorHAnsi"/>
          <w:highlight w:val="white"/>
        </w:rPr>
        <w:t xml:space="preserve"> </w:t>
      </w:r>
      <w:r>
        <w:rPr>
          <w:rFonts w:cstheme="minorHAnsi"/>
          <w:highlight w:val="white"/>
        </w:rPr>
        <w:t>Though AT&amp;T</w:t>
      </w:r>
      <w:r w:rsidR="008A6EE9">
        <w:rPr>
          <w:rFonts w:cstheme="minorHAnsi"/>
          <w:highlight w:val="white"/>
        </w:rPr>
        <w:t>’s</w:t>
      </w:r>
      <w:r>
        <w:rPr>
          <w:rFonts w:cstheme="minorHAnsi"/>
          <w:highlight w:val="white"/>
        </w:rPr>
        <w:t xml:space="preserve"> branding </w:t>
      </w:r>
      <w:r w:rsidR="00D510CC">
        <w:rPr>
          <w:rFonts w:cstheme="minorHAnsi"/>
          <w:highlight w:val="white"/>
        </w:rPr>
        <w:t>within</w:t>
      </w:r>
      <w:r w:rsidR="008A6EE9">
        <w:rPr>
          <w:rFonts w:cstheme="minorHAnsi"/>
          <w:highlight w:val="white"/>
        </w:rPr>
        <w:t xml:space="preserve"> the project </w:t>
      </w:r>
      <w:r>
        <w:rPr>
          <w:rFonts w:cstheme="minorHAnsi"/>
          <w:highlight w:val="white"/>
        </w:rPr>
        <w:t xml:space="preserve">was </w:t>
      </w:r>
      <w:r w:rsidR="008A6EE9">
        <w:rPr>
          <w:rFonts w:cstheme="minorHAnsi"/>
          <w:highlight w:val="white"/>
        </w:rPr>
        <w:t>subtle</w:t>
      </w:r>
      <w:r>
        <w:rPr>
          <w:rFonts w:cstheme="minorHAnsi"/>
          <w:highlight w:val="white"/>
        </w:rPr>
        <w:t xml:space="preserve">, </w:t>
      </w:r>
      <w:r w:rsidR="00AB248D">
        <w:rPr>
          <w:rFonts w:cstheme="minorHAnsi"/>
          <w:highlight w:val="white"/>
        </w:rPr>
        <w:t>a</w:t>
      </w:r>
      <w:r>
        <w:rPr>
          <w:rFonts w:cstheme="minorHAnsi"/>
          <w:highlight w:val="white"/>
        </w:rPr>
        <w:t xml:space="preserve"> seed </w:t>
      </w:r>
      <w:r w:rsidR="008A6EE9">
        <w:rPr>
          <w:rFonts w:cstheme="minorHAnsi"/>
          <w:highlight w:val="white"/>
        </w:rPr>
        <w:t>was</w:t>
      </w:r>
      <w:r>
        <w:rPr>
          <w:rFonts w:cstheme="minorHAnsi"/>
          <w:highlight w:val="white"/>
        </w:rPr>
        <w:t xml:space="preserve"> planted</w:t>
      </w:r>
      <w:r w:rsidR="007033CB">
        <w:rPr>
          <w:rFonts w:cstheme="minorHAnsi"/>
          <w:highlight w:val="white"/>
        </w:rPr>
        <w:t>.</w:t>
      </w:r>
      <w:r>
        <w:rPr>
          <w:rFonts w:cstheme="minorHAnsi"/>
          <w:highlight w:val="white"/>
        </w:rPr>
        <w:t xml:space="preserve"> </w:t>
      </w:r>
      <w:r w:rsidR="007033CB">
        <w:rPr>
          <w:rFonts w:cstheme="minorHAnsi"/>
          <w:highlight w:val="white"/>
        </w:rPr>
        <w:t>C</w:t>
      </w:r>
      <w:r w:rsidR="00D05FF3" w:rsidRPr="00420F52">
        <w:rPr>
          <w:rFonts w:cstheme="minorHAnsi"/>
          <w:highlight w:val="white"/>
        </w:rPr>
        <w:t xml:space="preserve">ustomers </w:t>
      </w:r>
      <w:r w:rsidR="007033CB">
        <w:rPr>
          <w:rFonts w:cstheme="minorHAnsi"/>
          <w:highlight w:val="white"/>
        </w:rPr>
        <w:t>could</w:t>
      </w:r>
      <w:r>
        <w:rPr>
          <w:rFonts w:cstheme="minorHAnsi"/>
          <w:highlight w:val="white"/>
        </w:rPr>
        <w:t xml:space="preserve"> </w:t>
      </w:r>
      <w:r w:rsidR="00D05FF3" w:rsidRPr="00420F52">
        <w:rPr>
          <w:rFonts w:cstheme="minorHAnsi"/>
          <w:highlight w:val="white"/>
        </w:rPr>
        <w:t xml:space="preserve">associate </w:t>
      </w:r>
      <w:r w:rsidR="008A6EE9">
        <w:rPr>
          <w:rFonts w:cstheme="minorHAnsi"/>
          <w:highlight w:val="white"/>
        </w:rPr>
        <w:t>the company</w:t>
      </w:r>
      <w:r w:rsidR="00D05FF3" w:rsidRPr="00420F52">
        <w:rPr>
          <w:rFonts w:cstheme="minorHAnsi"/>
          <w:highlight w:val="white"/>
        </w:rPr>
        <w:t xml:space="preserve"> with </w:t>
      </w:r>
      <w:r w:rsidR="007033CB">
        <w:rPr>
          <w:rFonts w:cstheme="minorHAnsi"/>
          <w:highlight w:val="white"/>
        </w:rPr>
        <w:t xml:space="preserve">an </w:t>
      </w:r>
      <w:r>
        <w:rPr>
          <w:rFonts w:cstheme="minorHAnsi"/>
          <w:highlight w:val="white"/>
        </w:rPr>
        <w:t>uphold</w:t>
      </w:r>
      <w:r w:rsidR="008A6EE9">
        <w:rPr>
          <w:rFonts w:cstheme="minorHAnsi"/>
          <w:highlight w:val="white"/>
        </w:rPr>
        <w:t>ing</w:t>
      </w:r>
      <w:r w:rsidR="00D05FF3" w:rsidRPr="00420F52">
        <w:rPr>
          <w:rFonts w:cstheme="minorHAnsi"/>
          <w:highlight w:val="white"/>
        </w:rPr>
        <w:t xml:space="preserve"> </w:t>
      </w:r>
      <w:r w:rsidR="007033CB">
        <w:rPr>
          <w:rFonts w:cstheme="minorHAnsi"/>
          <w:highlight w:val="white"/>
        </w:rPr>
        <w:t xml:space="preserve">of </w:t>
      </w:r>
      <w:r>
        <w:rPr>
          <w:rFonts w:cstheme="minorHAnsi"/>
          <w:highlight w:val="white"/>
        </w:rPr>
        <w:t>tolerance and acceptance</w:t>
      </w:r>
      <w:r w:rsidR="007033CB">
        <w:rPr>
          <w:rFonts w:cstheme="minorHAnsi"/>
          <w:highlight w:val="white"/>
        </w:rPr>
        <w:t xml:space="preserve"> of all people</w:t>
      </w:r>
      <w:r w:rsidR="0045078A">
        <w:rPr>
          <w:rFonts w:cstheme="minorHAnsi"/>
          <w:highlight w:val="white"/>
        </w:rPr>
        <w:t xml:space="preserve"> no matter their identity or </w:t>
      </w:r>
      <w:r w:rsidR="00546143">
        <w:rPr>
          <w:rFonts w:cstheme="minorHAnsi"/>
          <w:highlight w:val="white"/>
        </w:rPr>
        <w:t xml:space="preserve">personal </w:t>
      </w:r>
      <w:r w:rsidR="0045078A">
        <w:rPr>
          <w:rFonts w:cstheme="minorHAnsi"/>
          <w:highlight w:val="white"/>
        </w:rPr>
        <w:t>preferences</w:t>
      </w:r>
      <w:r w:rsidR="00C16C45">
        <w:rPr>
          <w:rFonts w:cstheme="minorHAnsi"/>
          <w:highlight w:val="white"/>
        </w:rPr>
        <w:t xml:space="preserve">. This is the cornerstone of </w:t>
      </w:r>
      <w:r w:rsidR="00AB248D">
        <w:rPr>
          <w:rFonts w:cstheme="minorHAnsi"/>
          <w:highlight w:val="white"/>
        </w:rPr>
        <w:t>AT&amp;T</w:t>
      </w:r>
      <w:r w:rsidR="00C16C45">
        <w:rPr>
          <w:rFonts w:cstheme="minorHAnsi"/>
          <w:highlight w:val="white"/>
        </w:rPr>
        <w:t>’s mission</w:t>
      </w:r>
      <w:r w:rsidR="00D510CC">
        <w:rPr>
          <w:rFonts w:cstheme="minorHAnsi"/>
          <w:highlight w:val="white"/>
        </w:rPr>
        <w:t>:</w:t>
      </w:r>
      <w:r w:rsidR="00E35E01">
        <w:rPr>
          <w:rFonts w:cstheme="minorHAnsi"/>
          <w:highlight w:val="white"/>
        </w:rPr>
        <w:t xml:space="preserve"> </w:t>
      </w:r>
      <w:r w:rsidR="00D510CC">
        <w:rPr>
          <w:rFonts w:cstheme="minorHAnsi"/>
          <w:highlight w:val="white"/>
        </w:rPr>
        <w:t>to evolve and expand the</w:t>
      </w:r>
      <w:r w:rsidR="002C44FC">
        <w:rPr>
          <w:rFonts w:cstheme="minorHAnsi"/>
          <w:highlight w:val="white"/>
        </w:rPr>
        <w:t xml:space="preserve">ir </w:t>
      </w:r>
      <w:r w:rsidR="00E35E01">
        <w:rPr>
          <w:rFonts w:cstheme="minorHAnsi"/>
          <w:highlight w:val="white"/>
        </w:rPr>
        <w:t xml:space="preserve">commitment to </w:t>
      </w:r>
      <w:r w:rsidR="002C44FC">
        <w:rPr>
          <w:rFonts w:cstheme="minorHAnsi"/>
          <w:highlight w:val="white"/>
        </w:rPr>
        <w:t xml:space="preserve">a </w:t>
      </w:r>
      <w:r w:rsidR="005E4CF5">
        <w:rPr>
          <w:rFonts w:cstheme="minorHAnsi"/>
          <w:highlight w:val="white"/>
        </w:rPr>
        <w:t>multifaceted</w:t>
      </w:r>
      <w:r w:rsidR="002C44FC">
        <w:rPr>
          <w:rFonts w:cstheme="minorHAnsi"/>
          <w:highlight w:val="white"/>
        </w:rPr>
        <w:t xml:space="preserve"> customer base. </w:t>
      </w:r>
    </w:p>
    <w:p w14:paraId="68E0C393" w14:textId="11BBC774" w:rsidR="00C35B7D" w:rsidRDefault="00C35B7D" w:rsidP="00A95240">
      <w:pPr>
        <w:rPr>
          <w:rFonts w:cstheme="minorHAnsi"/>
          <w:highlight w:val="white"/>
        </w:rPr>
      </w:pPr>
    </w:p>
    <w:p w14:paraId="3765DDF9" w14:textId="77777777" w:rsidR="00C35B7D" w:rsidRPr="00420F52" w:rsidRDefault="00C35B7D" w:rsidP="00C35B7D">
      <w:pPr>
        <w:rPr>
          <w:rFonts w:cstheme="minorHAnsi"/>
        </w:rPr>
      </w:pPr>
    </w:p>
    <w:p w14:paraId="5A01734B" w14:textId="77777777" w:rsidR="00C35B7D" w:rsidRPr="00420F52" w:rsidRDefault="00C35B7D" w:rsidP="00C35B7D">
      <w:pPr>
        <w:rPr>
          <w:rFonts w:cstheme="minorHAnsi"/>
        </w:rPr>
      </w:pPr>
    </w:p>
    <w:p w14:paraId="04B0FC49" w14:textId="77777777" w:rsidR="00C35B7D" w:rsidRPr="00420F52" w:rsidRDefault="00C35B7D" w:rsidP="00C35B7D">
      <w:pPr>
        <w:rPr>
          <w:rFonts w:cstheme="minorHAnsi"/>
        </w:rPr>
      </w:pPr>
    </w:p>
    <w:p w14:paraId="6BDF79F1" w14:textId="77777777" w:rsidR="00C35B7D" w:rsidRPr="00420F52" w:rsidRDefault="00C35B7D" w:rsidP="00A95240">
      <w:pPr>
        <w:rPr>
          <w:rFonts w:cstheme="minorHAnsi"/>
          <w:highlight w:val="white"/>
        </w:rPr>
      </w:pPr>
    </w:p>
    <w:p w14:paraId="18CBD9E6" w14:textId="1F060317" w:rsidR="00ED7BA6" w:rsidRPr="00420F52" w:rsidRDefault="00ED7BA6" w:rsidP="00ED7BA6">
      <w:pPr>
        <w:rPr>
          <w:rFonts w:eastAsia="Times New Roman" w:cstheme="minorHAnsi"/>
          <w:lang w:eastAsia="en-GB"/>
        </w:rPr>
      </w:pPr>
    </w:p>
    <w:p w14:paraId="44B14479" w14:textId="5F9CBBDC" w:rsidR="006F20D6" w:rsidRPr="00420F52" w:rsidRDefault="006F20D6" w:rsidP="00ED7BA6">
      <w:pPr>
        <w:rPr>
          <w:rFonts w:eastAsia="Times New Roman" w:cstheme="minorHAnsi"/>
          <w:lang w:eastAsia="en-GB"/>
        </w:rPr>
      </w:pPr>
    </w:p>
    <w:p w14:paraId="1ADFC1F6" w14:textId="1520C872" w:rsidR="006F20D6" w:rsidRPr="00420F52" w:rsidRDefault="006F20D6" w:rsidP="00ED7BA6">
      <w:pPr>
        <w:rPr>
          <w:rFonts w:eastAsia="Times New Roman" w:cstheme="minorHAnsi"/>
          <w:lang w:eastAsia="en-GB"/>
        </w:rPr>
      </w:pPr>
    </w:p>
    <w:p w14:paraId="4C21B9DB" w14:textId="70B7682C" w:rsidR="006F20D6" w:rsidRPr="00420F52" w:rsidRDefault="006F20D6">
      <w:pPr>
        <w:rPr>
          <w:rFonts w:cstheme="minorHAnsi"/>
        </w:rPr>
      </w:pPr>
      <w:r w:rsidRPr="00420F52">
        <w:rPr>
          <w:rFonts w:cstheme="minorHAnsi"/>
        </w:rPr>
        <w:t xml:space="preserve"> </w:t>
      </w:r>
    </w:p>
    <w:sectPr w:rsidR="006F20D6" w:rsidRPr="00420F52" w:rsidSect="009402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na Liessem">
    <w15:presenceInfo w15:providerId="Windows Live" w15:userId="807b065da3ffbd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A6"/>
    <w:rsid w:val="000002A8"/>
    <w:rsid w:val="000301D6"/>
    <w:rsid w:val="00036BA1"/>
    <w:rsid w:val="00061A20"/>
    <w:rsid w:val="00092DA2"/>
    <w:rsid w:val="000A1B67"/>
    <w:rsid w:val="000A68A6"/>
    <w:rsid w:val="000D51EB"/>
    <w:rsid w:val="000D6D25"/>
    <w:rsid w:val="000F6520"/>
    <w:rsid w:val="00103A49"/>
    <w:rsid w:val="00120DFB"/>
    <w:rsid w:val="00133156"/>
    <w:rsid w:val="0015057F"/>
    <w:rsid w:val="00151B7C"/>
    <w:rsid w:val="00167C6B"/>
    <w:rsid w:val="001800CA"/>
    <w:rsid w:val="001952EC"/>
    <w:rsid w:val="001B6871"/>
    <w:rsid w:val="001C28F9"/>
    <w:rsid w:val="00214BDD"/>
    <w:rsid w:val="00220ACD"/>
    <w:rsid w:val="00244387"/>
    <w:rsid w:val="00267755"/>
    <w:rsid w:val="00271869"/>
    <w:rsid w:val="00274909"/>
    <w:rsid w:val="002A58FE"/>
    <w:rsid w:val="002A684E"/>
    <w:rsid w:val="002B66ED"/>
    <w:rsid w:val="002C44FC"/>
    <w:rsid w:val="002C4EB2"/>
    <w:rsid w:val="002C661C"/>
    <w:rsid w:val="00304704"/>
    <w:rsid w:val="00345FE5"/>
    <w:rsid w:val="00386E1F"/>
    <w:rsid w:val="003A6D69"/>
    <w:rsid w:val="003C0175"/>
    <w:rsid w:val="003D0158"/>
    <w:rsid w:val="003D315F"/>
    <w:rsid w:val="00420F52"/>
    <w:rsid w:val="00423DC7"/>
    <w:rsid w:val="00434BF7"/>
    <w:rsid w:val="00440758"/>
    <w:rsid w:val="0045078A"/>
    <w:rsid w:val="00464E34"/>
    <w:rsid w:val="004761E5"/>
    <w:rsid w:val="00483DB8"/>
    <w:rsid w:val="00505F5A"/>
    <w:rsid w:val="00520D91"/>
    <w:rsid w:val="00524904"/>
    <w:rsid w:val="00546143"/>
    <w:rsid w:val="00560F7A"/>
    <w:rsid w:val="00563491"/>
    <w:rsid w:val="00571954"/>
    <w:rsid w:val="005C04F9"/>
    <w:rsid w:val="005D188B"/>
    <w:rsid w:val="005D6C1B"/>
    <w:rsid w:val="005D7389"/>
    <w:rsid w:val="005E4CF5"/>
    <w:rsid w:val="006076B6"/>
    <w:rsid w:val="00641C43"/>
    <w:rsid w:val="006506EC"/>
    <w:rsid w:val="00651EBD"/>
    <w:rsid w:val="006D3497"/>
    <w:rsid w:val="006D55EE"/>
    <w:rsid w:val="006F20D6"/>
    <w:rsid w:val="006F23E0"/>
    <w:rsid w:val="006F6216"/>
    <w:rsid w:val="007033CB"/>
    <w:rsid w:val="00721F08"/>
    <w:rsid w:val="007614ED"/>
    <w:rsid w:val="007831BC"/>
    <w:rsid w:val="007A4536"/>
    <w:rsid w:val="00807E71"/>
    <w:rsid w:val="008222CF"/>
    <w:rsid w:val="008231D7"/>
    <w:rsid w:val="00857ED7"/>
    <w:rsid w:val="00890BF9"/>
    <w:rsid w:val="00893490"/>
    <w:rsid w:val="008A341D"/>
    <w:rsid w:val="008A6EE9"/>
    <w:rsid w:val="008B6C6A"/>
    <w:rsid w:val="008E692C"/>
    <w:rsid w:val="009016F7"/>
    <w:rsid w:val="00907479"/>
    <w:rsid w:val="009132FD"/>
    <w:rsid w:val="00914B86"/>
    <w:rsid w:val="00914BCE"/>
    <w:rsid w:val="00921998"/>
    <w:rsid w:val="00922E5C"/>
    <w:rsid w:val="009254E2"/>
    <w:rsid w:val="00940214"/>
    <w:rsid w:val="00947504"/>
    <w:rsid w:val="00976C4E"/>
    <w:rsid w:val="00987D4A"/>
    <w:rsid w:val="009969CF"/>
    <w:rsid w:val="009C3C0C"/>
    <w:rsid w:val="00A3299E"/>
    <w:rsid w:val="00A76E6B"/>
    <w:rsid w:val="00A834C4"/>
    <w:rsid w:val="00A95240"/>
    <w:rsid w:val="00AB248D"/>
    <w:rsid w:val="00AC72B7"/>
    <w:rsid w:val="00AE0CB8"/>
    <w:rsid w:val="00B20FC0"/>
    <w:rsid w:val="00B37E6F"/>
    <w:rsid w:val="00B42E57"/>
    <w:rsid w:val="00B60C20"/>
    <w:rsid w:val="00B71BE7"/>
    <w:rsid w:val="00B92F16"/>
    <w:rsid w:val="00BA6EAA"/>
    <w:rsid w:val="00BB41D5"/>
    <w:rsid w:val="00BC44B9"/>
    <w:rsid w:val="00C16C45"/>
    <w:rsid w:val="00C26AD8"/>
    <w:rsid w:val="00C35B7D"/>
    <w:rsid w:val="00C60364"/>
    <w:rsid w:val="00CC575D"/>
    <w:rsid w:val="00CC76B4"/>
    <w:rsid w:val="00D053ED"/>
    <w:rsid w:val="00D05FF3"/>
    <w:rsid w:val="00D270B3"/>
    <w:rsid w:val="00D31C13"/>
    <w:rsid w:val="00D44631"/>
    <w:rsid w:val="00D510CC"/>
    <w:rsid w:val="00D56B0B"/>
    <w:rsid w:val="00D76968"/>
    <w:rsid w:val="00DB04A9"/>
    <w:rsid w:val="00DF5FC3"/>
    <w:rsid w:val="00E16A26"/>
    <w:rsid w:val="00E34BDE"/>
    <w:rsid w:val="00E35E01"/>
    <w:rsid w:val="00E7092E"/>
    <w:rsid w:val="00E7667A"/>
    <w:rsid w:val="00E9422D"/>
    <w:rsid w:val="00E97DE7"/>
    <w:rsid w:val="00EB523E"/>
    <w:rsid w:val="00EB6E29"/>
    <w:rsid w:val="00EB77CB"/>
    <w:rsid w:val="00EC233E"/>
    <w:rsid w:val="00EC4197"/>
    <w:rsid w:val="00ED4436"/>
    <w:rsid w:val="00ED7BA6"/>
    <w:rsid w:val="00EE038C"/>
    <w:rsid w:val="00EE5772"/>
    <w:rsid w:val="00F020D1"/>
    <w:rsid w:val="00F148F2"/>
    <w:rsid w:val="00F30949"/>
    <w:rsid w:val="00F43CE4"/>
    <w:rsid w:val="00F6533D"/>
    <w:rsid w:val="00F90EBB"/>
    <w:rsid w:val="00FB5034"/>
    <w:rsid w:val="00FC356B"/>
    <w:rsid w:val="00FD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4814C"/>
  <w15:chartTrackingRefBased/>
  <w15:docId w15:val="{B9D56C0D-CC65-0842-9F59-97834753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542300390msonormal">
    <w:name w:val="yiv8542300390msonormal"/>
    <w:basedOn w:val="Normal"/>
    <w:rsid w:val="00ED7B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D7BA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4B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4B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Joy Arganbright</dc:creator>
  <cp:keywords/>
  <dc:description/>
  <cp:lastModifiedBy>Christina Liessem</cp:lastModifiedBy>
  <cp:revision>2</cp:revision>
  <cp:lastPrinted>2021-05-19T11:25:00Z</cp:lastPrinted>
  <dcterms:created xsi:type="dcterms:W3CDTF">2022-04-11T12:56:00Z</dcterms:created>
  <dcterms:modified xsi:type="dcterms:W3CDTF">2022-04-11T12:56:00Z</dcterms:modified>
</cp:coreProperties>
</file>